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10" w:rsidRPr="00F97C94" w:rsidRDefault="00C36010" w:rsidP="00CE4512">
      <w:pPr>
        <w:pStyle w:val="MetZcontent"/>
        <w:spacing w:line="480" w:lineRule="auto"/>
      </w:pPr>
      <w:r w:rsidRPr="00F97C94">
        <w:rPr>
          <w:rStyle w:val="MetZheadingZchn"/>
          <w:rFonts w:cs="Times-Bold"/>
          <w:bCs/>
          <w:sz w:val="22"/>
          <w:szCs w:val="38"/>
        </w:rPr>
        <w:t>Keywords:</w:t>
      </w:r>
      <w:r w:rsidRPr="00F97C94">
        <w:tab/>
        <w:t xml:space="preserve">template, article structure, blindtext, dummy data </w:t>
      </w:r>
    </w:p>
    <w:p w:rsidR="00C36010" w:rsidRDefault="00C36010" w:rsidP="00CE4512">
      <w:pPr>
        <w:pStyle w:val="MetZheading"/>
        <w:spacing w:line="480" w:lineRule="auto"/>
      </w:pPr>
      <w:r>
        <w:t>Title:</w:t>
      </w:r>
    </w:p>
    <w:p w:rsidR="00C36010" w:rsidRPr="00577E37" w:rsidRDefault="00C36010" w:rsidP="00CE4512">
      <w:pPr>
        <w:pStyle w:val="MetZtitle"/>
        <w:spacing w:line="480" w:lineRule="auto"/>
      </w:pPr>
      <w:r w:rsidRPr="00577E37">
        <w:t xml:space="preserve">A </w:t>
      </w:r>
      <w:r>
        <w:t>s</w:t>
      </w:r>
      <w:r w:rsidRPr="00577E37">
        <w:t xml:space="preserve">ample </w:t>
      </w:r>
      <w:r>
        <w:t>m</w:t>
      </w:r>
      <w:r w:rsidRPr="00577E37">
        <w:t xml:space="preserve">anuscript not really under </w:t>
      </w:r>
      <w:r>
        <w:t>c</w:t>
      </w:r>
      <w:r w:rsidRPr="00577E37">
        <w:t xml:space="preserve">onsideration for </w:t>
      </w:r>
      <w:r>
        <w:t>s</w:t>
      </w:r>
      <w:r w:rsidRPr="00577E37">
        <w:t xml:space="preserve">ubmission to MetZet </w:t>
      </w:r>
    </w:p>
    <w:p w:rsidR="00C36010" w:rsidRPr="00736DDB" w:rsidRDefault="00C36010" w:rsidP="00CE4512">
      <w:pPr>
        <w:pStyle w:val="MetZheading"/>
        <w:spacing w:line="480" w:lineRule="auto"/>
        <w:rPr>
          <w:sz w:val="26"/>
          <w:szCs w:val="26"/>
        </w:rPr>
      </w:pPr>
      <w:r w:rsidRPr="00736DDB">
        <w:t>Short title:</w:t>
      </w:r>
    </w:p>
    <w:p w:rsidR="00C36010" w:rsidRDefault="00C36010" w:rsidP="00CE4512">
      <w:pPr>
        <w:pStyle w:val="MetZcontent"/>
        <w:spacing w:line="480" w:lineRule="auto"/>
      </w:pPr>
      <w:r>
        <w:t>O</w:t>
      </w:r>
      <w:r w:rsidRPr="00736DDB">
        <w:t xml:space="preserve">ptional </w:t>
      </w:r>
      <w:r>
        <w:t xml:space="preserve">shortened </w:t>
      </w:r>
      <w:r w:rsidRPr="00736DDB">
        <w:t xml:space="preserve">title for the </w:t>
      </w:r>
      <w:r>
        <w:t>running head</w:t>
      </w:r>
    </w:p>
    <w:p w:rsidR="00C36010" w:rsidRPr="0051403F" w:rsidRDefault="00C36010" w:rsidP="00CE4512">
      <w:pPr>
        <w:pStyle w:val="MetZheading"/>
        <w:spacing w:line="480" w:lineRule="auto"/>
      </w:pPr>
      <w:r w:rsidRPr="0051403F">
        <w:t>Authors:</w:t>
      </w:r>
    </w:p>
    <w:p w:rsidR="00C36010" w:rsidRPr="006239D1" w:rsidRDefault="00C36010" w:rsidP="00CE4512">
      <w:pPr>
        <w:pStyle w:val="MetZcontent"/>
        <w:spacing w:line="480" w:lineRule="auto"/>
      </w:pPr>
      <w:r w:rsidRPr="006239D1">
        <w:t>&lt;first name author 1&gt;</w:t>
      </w:r>
      <w:r>
        <w:t xml:space="preserve"> </w:t>
      </w:r>
      <w:r w:rsidRPr="006239D1">
        <w:t xml:space="preserve">&lt;surname author </w:t>
      </w:r>
      <w:r>
        <w:t>1&gt;</w:t>
      </w:r>
      <w:r w:rsidRPr="00AA7307">
        <w:rPr>
          <w:rStyle w:val="MetZsuperscriptZchn"/>
          <w:rFonts w:cs="Times-Bold"/>
        </w:rPr>
        <w:t>1,*</w:t>
      </w:r>
      <w:r w:rsidRPr="006239D1">
        <w:t>, &lt;first name author 2&gt; &lt;surname</w:t>
      </w:r>
      <w:r>
        <w:t xml:space="preserve"> </w:t>
      </w:r>
      <w:r w:rsidRPr="006239D1">
        <w:t>auth</w:t>
      </w:r>
      <w:r>
        <w:t>or 2&gt;</w:t>
      </w:r>
      <w:r w:rsidRPr="00F71FA1">
        <w:rPr>
          <w:rStyle w:val="MetZsuperscriptZchn"/>
          <w:rFonts w:cs="Times-Bold"/>
        </w:rPr>
        <w:t>1,2</w:t>
      </w:r>
      <w:r w:rsidRPr="006239D1">
        <w:t xml:space="preserve"> &lt;first name author 3&gt; &lt;surname</w:t>
      </w:r>
      <w:r>
        <w:t xml:space="preserve"> </w:t>
      </w:r>
      <w:r w:rsidRPr="006239D1">
        <w:t>author 3&gt;</w:t>
      </w:r>
      <w:r w:rsidRPr="00F71FA1">
        <w:rPr>
          <w:rStyle w:val="MetZsuperscriptZchn"/>
          <w:rFonts w:cs="Times-Bold"/>
        </w:rPr>
        <w:t>3</w:t>
      </w:r>
    </w:p>
    <w:p w:rsidR="00C36010" w:rsidRPr="0051403F" w:rsidRDefault="00C36010" w:rsidP="00CE4512">
      <w:pPr>
        <w:pStyle w:val="MetZheading"/>
        <w:spacing w:line="480" w:lineRule="auto"/>
        <w:rPr>
          <w:sz w:val="26"/>
          <w:szCs w:val="26"/>
        </w:rPr>
      </w:pPr>
      <w:r w:rsidRPr="0051403F">
        <w:t>Affiliation:</w:t>
      </w:r>
    </w:p>
    <w:p w:rsidR="00C36010" w:rsidRPr="00F71FA1" w:rsidRDefault="00C36010" w:rsidP="00CE4512">
      <w:pPr>
        <w:pStyle w:val="MetZcontent"/>
        <w:spacing w:line="480" w:lineRule="auto"/>
      </w:pPr>
      <w:r w:rsidRPr="00F71FA1">
        <w:rPr>
          <w:rStyle w:val="MetZsuperscriptZchn"/>
          <w:rFonts w:cs="Times-Bold"/>
        </w:rPr>
        <w:t>1</w:t>
      </w:r>
      <w:r w:rsidRPr="00F71FA1">
        <w:t xml:space="preserve">First Affiliation </w:t>
      </w:r>
    </w:p>
    <w:p w:rsidR="00C36010" w:rsidRPr="00F71FA1" w:rsidRDefault="00C36010" w:rsidP="00CE4512">
      <w:pPr>
        <w:pStyle w:val="MetZcontent"/>
        <w:spacing w:line="480" w:lineRule="auto"/>
      </w:pPr>
      <w:r w:rsidRPr="00F71FA1">
        <w:rPr>
          <w:rStyle w:val="MetZsuperscriptZchn"/>
          <w:rFonts w:cs="Times-Bold"/>
        </w:rPr>
        <w:t>2</w:t>
      </w:r>
      <w:r w:rsidRPr="00F71FA1">
        <w:t>Second Affiliation</w:t>
      </w:r>
    </w:p>
    <w:p w:rsidR="00C36010" w:rsidRPr="00534DFF" w:rsidRDefault="00C36010" w:rsidP="00CE4512">
      <w:pPr>
        <w:pStyle w:val="MetZcontent"/>
        <w:spacing w:line="480" w:lineRule="auto"/>
      </w:pPr>
      <w:r>
        <w:rPr>
          <w:rStyle w:val="MetZsuperscriptZchn"/>
          <w:rFonts w:cs="Times-Bold"/>
        </w:rPr>
        <w:t>3</w:t>
      </w:r>
      <w:r>
        <w:t>Third</w:t>
      </w:r>
      <w:r w:rsidRPr="00534DFF">
        <w:t xml:space="preserve"> Affiliation</w:t>
      </w:r>
      <w:r>
        <w:t xml:space="preserve"> </w:t>
      </w:r>
    </w:p>
    <w:p w:rsidR="00C36010" w:rsidRPr="0051403F" w:rsidRDefault="00C36010" w:rsidP="00CE4512">
      <w:pPr>
        <w:pStyle w:val="MetZheading"/>
        <w:spacing w:line="480" w:lineRule="auto"/>
        <w:rPr>
          <w:sz w:val="26"/>
          <w:szCs w:val="26"/>
        </w:rPr>
      </w:pPr>
      <w:r w:rsidRPr="0051403F">
        <w:t>*Corresponding author:</w:t>
      </w:r>
    </w:p>
    <w:p w:rsidR="00C36010" w:rsidRDefault="00C36010" w:rsidP="00CE4512">
      <w:pPr>
        <w:pStyle w:val="MetZcontent"/>
        <w:spacing w:line="480" w:lineRule="auto"/>
        <w:rPr>
          <w:b/>
        </w:rPr>
      </w:pPr>
      <w:r>
        <w:t>First name</w:t>
      </w:r>
      <w:r w:rsidRPr="0051403F">
        <w:t xml:space="preserve"> </w:t>
      </w:r>
      <w:r>
        <w:t xml:space="preserve">surname, affiliation, contact </w:t>
      </w:r>
      <w:r w:rsidRPr="00514BF2">
        <w:t>infor</w:t>
      </w:r>
      <w:r>
        <w:t>mation / address, e-mail</w:t>
      </w:r>
    </w:p>
    <w:p w:rsidR="00C36010" w:rsidRPr="00B6484F" w:rsidRDefault="00C36010" w:rsidP="00CE4512">
      <w:pPr>
        <w:pStyle w:val="MetZheading"/>
        <w:spacing w:line="480" w:lineRule="auto"/>
      </w:pPr>
      <w:r w:rsidRPr="00B6484F">
        <w:t>Abstract</w:t>
      </w:r>
      <w:r w:rsidRPr="00195B4E">
        <w:t xml:space="preserve"> </w:t>
      </w:r>
    </w:p>
    <w:p w:rsidR="00C36010" w:rsidRDefault="00C36010" w:rsidP="00CE4512">
      <w:pPr>
        <w:pStyle w:val="MetZcontent"/>
        <w:spacing w:line="480" w:lineRule="auto"/>
      </w:pPr>
      <w:r w:rsidRPr="00B6484F">
        <w:t>This article is primarily meant as an example how authors should provide their manuscript. It contains</w:t>
      </w:r>
      <w:r>
        <w:t xml:space="preserve"> </w:t>
      </w:r>
      <w:r w:rsidRPr="00B6484F">
        <w:t>examples of quite common elements and some general hints are provided as well.</w:t>
      </w:r>
    </w:p>
    <w:p w:rsidR="00C36010" w:rsidRPr="00577E37" w:rsidRDefault="00C36010" w:rsidP="00CE4512">
      <w:pPr>
        <w:pStyle w:val="MetZsection"/>
        <w:numPr>
          <w:ilvl w:val="0"/>
          <w:numId w:val="39"/>
        </w:numPr>
        <w:spacing w:line="480" w:lineRule="auto"/>
      </w:pPr>
      <w:r w:rsidRPr="00577E37">
        <w:t>Introduction &lt;apply FormatStyle “MetZ_section”&gt; to this</w:t>
      </w:r>
    </w:p>
    <w:p w:rsidR="00C36010" w:rsidRDefault="00C36010" w:rsidP="00CE4512">
      <w:pPr>
        <w:pStyle w:val="MetZcontent"/>
        <w:spacing w:line="480" w:lineRule="auto"/>
      </w:pPr>
      <w:r>
        <w:t xml:space="preserve">An article is structured by means of </w:t>
      </w:r>
      <w:r w:rsidRPr="000A72AE">
        <w:t>FormatStyles</w:t>
      </w:r>
      <w:r>
        <w:t xml:space="preserve"> describing its logical structure. These styles are named by function like </w:t>
      </w:r>
      <w:r w:rsidRPr="00AA2523">
        <w:rPr>
          <w:i/>
        </w:rPr>
        <w:t>title</w:t>
      </w:r>
      <w:r w:rsidRPr="000A72AE">
        <w:t xml:space="preserve">, </w:t>
      </w:r>
      <w:r w:rsidRPr="00AA2523">
        <w:rPr>
          <w:i/>
        </w:rPr>
        <w:t>section</w:t>
      </w:r>
      <w:r w:rsidRPr="000A72AE">
        <w:t xml:space="preserve">, </w:t>
      </w:r>
      <w:r w:rsidRPr="00AA2523">
        <w:rPr>
          <w:i/>
        </w:rPr>
        <w:t>subsection</w:t>
      </w:r>
      <w:r w:rsidRPr="000A72AE">
        <w:t xml:space="preserve"> </w:t>
      </w:r>
      <w:r>
        <w:t>etc</w:t>
      </w:r>
      <w:r w:rsidRPr="000A72AE">
        <w:t>.</w:t>
      </w:r>
      <w:r>
        <w:t xml:space="preserve"> starting with the common prefix</w:t>
      </w:r>
      <w:r w:rsidRPr="000A72AE">
        <w:t xml:space="preserve"> </w:t>
      </w:r>
      <w:r>
        <w:t>“</w:t>
      </w:r>
      <w:r w:rsidRPr="008B5FA2">
        <w:t>MetZ_</w:t>
      </w:r>
      <w:r>
        <w:t>”, e.g. “MetZ_superscript” In fact the styles are there only for assigning and highlighting logical structure, not for actual formatting.</w:t>
      </w:r>
    </w:p>
    <w:p w:rsidR="00C36010" w:rsidRPr="00B26126" w:rsidRDefault="00C36010" w:rsidP="00CE4512">
      <w:pPr>
        <w:pStyle w:val="MetZsection"/>
        <w:numPr>
          <w:ilvl w:val="0"/>
          <w:numId w:val="39"/>
        </w:numPr>
        <w:spacing w:line="480" w:lineRule="auto"/>
      </w:pPr>
      <w:r w:rsidRPr="00B26126">
        <w:t>Organizing your manuscript’s files</w:t>
      </w:r>
    </w:p>
    <w:p w:rsidR="00C36010" w:rsidRPr="00577E37" w:rsidRDefault="00C36010" w:rsidP="00CE4512">
      <w:pPr>
        <w:pStyle w:val="MetZcontent"/>
        <w:spacing w:line="480" w:lineRule="auto"/>
      </w:pPr>
      <w:r w:rsidRPr="00577E37">
        <w:t xml:space="preserve">In order to support the speedy processing of your manuscript after it is accepted, we urge you </w:t>
      </w:r>
    </w:p>
    <w:p w:rsidR="00C36010" w:rsidRDefault="00C36010" w:rsidP="00CE4512">
      <w:pPr>
        <w:pStyle w:val="MetZcontent"/>
        <w:numPr>
          <w:ilvl w:val="0"/>
          <w:numId w:val="37"/>
        </w:numPr>
        <w:spacing w:line="480" w:lineRule="auto"/>
      </w:pPr>
      <w:r w:rsidRPr="00577E37">
        <w:t>to put your entire manuscript into one suitably named subdirectory (ms-folder) e.g. doe_metz_cirrus.</w:t>
      </w:r>
    </w:p>
    <w:p w:rsidR="00C36010" w:rsidRDefault="00C36010" w:rsidP="00CE4512">
      <w:pPr>
        <w:pStyle w:val="MetZcontent"/>
        <w:numPr>
          <w:ilvl w:val="0"/>
          <w:numId w:val="37"/>
        </w:numPr>
        <w:spacing w:line="480" w:lineRule="auto"/>
      </w:pPr>
      <w:r w:rsidRPr="00577E37">
        <w:t>Either put all .tex (and optional style files you might use, see also sec. 7) into the ms-folder, if you have a large number of figures (tables), please put them into a subdirectory (folder) named figures (resp. tables), i.e. doe_metz_cirrus/figures.</w:t>
      </w:r>
    </w:p>
    <w:p w:rsidR="00C36010" w:rsidRPr="00577E37" w:rsidRDefault="00C36010" w:rsidP="00CE4512">
      <w:pPr>
        <w:pStyle w:val="MetZcontent"/>
        <w:numPr>
          <w:ilvl w:val="0"/>
          <w:numId w:val="37"/>
        </w:numPr>
        <w:spacing w:line="480" w:lineRule="auto"/>
      </w:pPr>
      <w:r w:rsidRPr="00577E37">
        <w:t>please name the figure and table files analogous to their names in your paper (for example: fig4.eps, fig5a.tif, fig23b.tif, table22.tex).</w:t>
      </w:r>
    </w:p>
    <w:p w:rsidR="00C36010" w:rsidRPr="00577E37" w:rsidRDefault="00C36010" w:rsidP="00CE4512">
      <w:pPr>
        <w:pStyle w:val="MetZcontent"/>
        <w:numPr>
          <w:ins w:id="0" w:author="Unknown" w:date="2014-08-06T11:18:00Z"/>
        </w:numPr>
        <w:spacing w:line="480" w:lineRule="auto"/>
      </w:pPr>
      <w:r w:rsidRPr="00577E37">
        <w:t>This allows the MetZ typesetting team to process your files most quickly, thus speeding up publication of your MetZ paper.</w:t>
      </w:r>
    </w:p>
    <w:p w:rsidR="00C36010" w:rsidRPr="00B26126" w:rsidRDefault="00C36010" w:rsidP="00CE4512">
      <w:pPr>
        <w:pStyle w:val="MetZsection"/>
        <w:numPr>
          <w:ilvl w:val="0"/>
          <w:numId w:val="39"/>
        </w:numPr>
        <w:spacing w:line="480" w:lineRule="auto"/>
      </w:pPr>
      <w:r w:rsidRPr="00B26126">
        <w:t>Elements in the body</w:t>
      </w:r>
    </w:p>
    <w:p w:rsidR="00C36010" w:rsidRPr="009E23A4" w:rsidRDefault="00C36010" w:rsidP="00CE4512">
      <w:pPr>
        <w:pStyle w:val="MetZsubsection"/>
        <w:spacing w:line="480" w:lineRule="auto"/>
        <w:rPr>
          <w:rStyle w:val="MetZcontentZchn"/>
          <w:szCs w:val="28"/>
        </w:rPr>
      </w:pPr>
      <w:r>
        <w:t>3.1</w:t>
      </w:r>
      <w:r>
        <w:tab/>
      </w:r>
      <w:r w:rsidRPr="000A72AE">
        <w:t>Citations &lt;apply FormatStyle MetZ_subsection&gt;</w:t>
      </w:r>
      <w:r>
        <w:t xml:space="preserve"> to a heading of this level</w:t>
      </w:r>
    </w:p>
    <w:p w:rsidR="00C36010" w:rsidRPr="00577E37" w:rsidRDefault="00C36010" w:rsidP="00CE4512">
      <w:pPr>
        <w:pStyle w:val="MetZcontent"/>
        <w:spacing w:line="480" w:lineRule="auto"/>
      </w:pPr>
      <w:r w:rsidRPr="00577E37">
        <w:t>The bibliography is to be formatted according to established styles</w:t>
      </w:r>
      <w:r>
        <w:t xml:space="preserve"> </w:t>
      </w:r>
      <w:r w:rsidRPr="00577E37">
        <w:t xml:space="preserve">at the end of this article, marking the DOI of a cited work (if known) with the “MetZ_extdoi” style. As examples we cite </w:t>
      </w:r>
      <w:smartTag w:uri="urn:schemas-microsoft-com:office:smarttags" w:element="place">
        <w:r w:rsidRPr="00577E37">
          <w:rPr>
            <w:rStyle w:val="MetZSmallCaps"/>
            <w:rFonts w:cs="Times-Bold"/>
            <w:smallCaps w:val="0"/>
            <w:sz w:val="22"/>
          </w:rPr>
          <w:t>Dee</w:t>
        </w:r>
      </w:smartTag>
      <w:r w:rsidRPr="00577E37">
        <w:t xml:space="preserve"> et. al (2004), only to go on citing </w:t>
      </w:r>
      <w:r w:rsidRPr="00577E37">
        <w:rPr>
          <w:rStyle w:val="MetZSmallCaps"/>
          <w:rFonts w:cs="Times-Bold"/>
          <w:smallCaps w:val="0"/>
          <w:sz w:val="22"/>
        </w:rPr>
        <w:t>Zhang</w:t>
      </w:r>
      <w:r w:rsidRPr="00577E37">
        <w:t xml:space="preserve"> (1999); </w:t>
      </w:r>
      <w:r w:rsidRPr="00577E37">
        <w:rPr>
          <w:rStyle w:val="MetZSmallCaps"/>
          <w:rFonts w:cs="Times-Bold"/>
          <w:smallCaps w:val="0"/>
          <w:sz w:val="22"/>
        </w:rPr>
        <w:t>Albert</w:t>
      </w:r>
      <w:r w:rsidRPr="00577E37">
        <w:t xml:space="preserve"> and </w:t>
      </w:r>
      <w:r w:rsidRPr="00577E37">
        <w:rPr>
          <w:rStyle w:val="MetZSmallCaps"/>
          <w:rFonts w:cs="Times-Bold"/>
          <w:smallCaps w:val="0"/>
          <w:sz w:val="22"/>
        </w:rPr>
        <w:t>Yegorov</w:t>
      </w:r>
      <w:r w:rsidRPr="00577E37">
        <w:t xml:space="preserve"> (2010). See authors instruction for citation.</w:t>
      </w:r>
    </w:p>
    <w:p w:rsidR="00C36010" w:rsidRPr="00B26126" w:rsidRDefault="00C36010" w:rsidP="00CE4512">
      <w:pPr>
        <w:pStyle w:val="MetZsubsection"/>
        <w:numPr>
          <w:ins w:id="1" w:author="Unknown" w:date="2014-08-06T11:14:00Z"/>
        </w:numPr>
        <w:spacing w:line="480" w:lineRule="auto"/>
        <w:rPr>
          <w:lang w:val="en-GB"/>
        </w:rPr>
      </w:pPr>
      <w:r w:rsidRPr="00B26126">
        <w:rPr>
          <w:lang w:val="en-GB"/>
        </w:rPr>
        <w:t>3.2</w:t>
      </w:r>
      <w:r w:rsidRPr="00B26126">
        <w:rPr>
          <w:lang w:val="en-GB"/>
        </w:rPr>
        <w:tab/>
        <w:t>Links</w:t>
      </w:r>
    </w:p>
    <w:p w:rsidR="00C36010" w:rsidRDefault="00C36010" w:rsidP="00CE4512">
      <w:pPr>
        <w:pStyle w:val="MetZcontent"/>
        <w:spacing w:line="480" w:lineRule="auto"/>
      </w:pPr>
      <w:r>
        <w:t>External links (weblinks) employ the “</w:t>
      </w:r>
      <w:r w:rsidRPr="000A72AE">
        <w:t>MetZ_</w:t>
      </w:r>
      <w:r>
        <w:t xml:space="preserve">url” style as in </w:t>
      </w:r>
      <w:hyperlink r:id="rId7" w:history="1">
        <w:r w:rsidRPr="00273307">
          <w:rPr>
            <w:rStyle w:val="MetZurlZchn"/>
            <w:rFonts w:cs="Times-Bold"/>
            <w:sz w:val="22"/>
          </w:rPr>
          <w:t>http://www.google.com</w:t>
        </w:r>
      </w:hyperlink>
      <w:r>
        <w:t>.</w:t>
      </w:r>
    </w:p>
    <w:p w:rsidR="00C36010" w:rsidRDefault="00C36010" w:rsidP="00CE4512">
      <w:pPr>
        <w:pStyle w:val="MetZcontent"/>
        <w:spacing w:line="480" w:lineRule="auto"/>
      </w:pPr>
      <w:r>
        <w:t>Avoid purely visual markup (color, underlining, italics …) for marking links as it cannot be processed properly.</w:t>
      </w:r>
    </w:p>
    <w:p w:rsidR="00C36010" w:rsidRPr="00321F79" w:rsidRDefault="00C36010" w:rsidP="00CE4512">
      <w:pPr>
        <w:pStyle w:val="MetZsection"/>
        <w:numPr>
          <w:ilvl w:val="0"/>
          <w:numId w:val="39"/>
        </w:numPr>
        <w:spacing w:line="480" w:lineRule="auto"/>
      </w:pPr>
      <w:r w:rsidRPr="00B26126">
        <w:t>F</w:t>
      </w:r>
      <w:r w:rsidRPr="00321F79">
        <w:fldChar w:fldCharType="begin"/>
      </w:r>
      <w:r w:rsidRPr="00321F79">
        <w:instrText xml:space="preserve"> MACROBUTTON MTEditEquationSection2 </w:instrText>
      </w:r>
      <w:r w:rsidRPr="00321F79">
        <w:rPr>
          <w:b w:val="0"/>
          <w:vanish/>
        </w:rPr>
        <w:instrText>Formelabschnitt 3</w:instrText>
      </w:r>
      <w:r w:rsidRPr="00321F79">
        <w:fldChar w:fldCharType="begin"/>
      </w:r>
      <w:r w:rsidRPr="00321F79">
        <w:instrText xml:space="preserve"> SEQ MTEqn \r \h \* MERGEFORMAT </w:instrText>
      </w:r>
      <w:r w:rsidRPr="00321F79">
        <w:fldChar w:fldCharType="end"/>
      </w:r>
      <w:r w:rsidRPr="00321F79">
        <w:fldChar w:fldCharType="begin"/>
      </w:r>
      <w:r w:rsidRPr="00321F79">
        <w:instrText xml:space="preserve"> SEQ MTSec \r 3 \h \* MERGEFORMAT </w:instrText>
      </w:r>
      <w:r w:rsidRPr="00321F79">
        <w:fldChar w:fldCharType="end"/>
      </w:r>
      <w:r w:rsidRPr="00321F79">
        <w:fldChar w:fldCharType="end"/>
      </w:r>
      <w:r w:rsidRPr="00321F79">
        <w:t>ormulae</w:t>
      </w:r>
    </w:p>
    <w:p w:rsidR="00C36010" w:rsidRPr="0059199C" w:rsidRDefault="00C36010" w:rsidP="00CE4512">
      <w:pPr>
        <w:pStyle w:val="MetZcontent"/>
        <w:spacing w:line="480" w:lineRule="auto"/>
      </w:pPr>
      <w:r w:rsidRPr="00B6484F">
        <w:t>For display formulae use of the</w:t>
      </w:r>
      <w:r>
        <w:t xml:space="preserve"> MathType</w:t>
      </w:r>
      <w:r w:rsidRPr="00B6484F">
        <w:t xml:space="preserve"> </w:t>
      </w:r>
      <w:r>
        <w:t xml:space="preserve">Add-In is </w:t>
      </w:r>
      <w:r w:rsidRPr="00B6484F">
        <w:t>supported un</w:t>
      </w:r>
      <w:r>
        <w:t>d encouraged. So we might write</w:t>
      </w:r>
    </w:p>
    <w:p w:rsidR="00C36010" w:rsidRDefault="00C36010" w:rsidP="00CE4512">
      <w:pPr>
        <w:pStyle w:val="MetZMTDisplayEquation"/>
        <w:spacing w:line="480" w:lineRule="auto"/>
        <w:rPr>
          <w:rStyle w:val="MTDisplayEquationZchn"/>
          <w:szCs w:val="22"/>
        </w:rPr>
      </w:pPr>
      <w:r w:rsidRPr="00FF3492">
        <w:rPr>
          <w:position w:val="-24"/>
        </w:rPr>
        <w:object w:dxaOrig="8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33.75pt" o:ole="">
            <v:imagedata r:id="rId8" o:title=""/>
          </v:shape>
          <o:OLEObject Type="Embed" ProgID="Equation.DSMT4" ShapeID="_x0000_i1025" DrawAspect="Content" ObjectID="_1677933896" r:id="rId9"/>
        </w:object>
      </w:r>
      <w:r w:rsidRPr="00CF7948">
        <w:rPr>
          <w:position w:val="-4"/>
        </w:rPr>
        <w:object w:dxaOrig="180" w:dyaOrig="279">
          <v:shape id="_x0000_i1026" type="#_x0000_t75" style="width:9pt;height:14.25pt" o:ole="">
            <v:imagedata r:id="rId10" o:title=""/>
          </v:shape>
          <o:OLEObject Type="Embed" ProgID="Equation.DSMT4" ShapeID="_x0000_i1026" DrawAspect="Content" ObjectID="_1677933897" r:id="rId11"/>
        </w:object>
      </w:r>
      <w:r w:rsidRPr="00CB7BE4">
        <w:rPr>
          <w:rStyle w:val="MTDisplayEquationZchn"/>
          <w:szCs w:val="22"/>
        </w:rPr>
        <w:fldChar w:fldCharType="begin"/>
      </w:r>
      <w:r w:rsidRPr="00CB7BE4">
        <w:rPr>
          <w:rStyle w:val="MTDisplayEquationZchn"/>
          <w:szCs w:val="22"/>
        </w:rPr>
        <w:instrText xml:space="preserve"> MACROBUTTON MTPlaceRef \* MERGEFORMAT </w:instrText>
      </w:r>
      <w:r w:rsidRPr="00CB7BE4">
        <w:rPr>
          <w:rStyle w:val="MTDisplayEquationZchn"/>
          <w:szCs w:val="22"/>
        </w:rPr>
        <w:fldChar w:fldCharType="begin"/>
      </w:r>
      <w:r w:rsidRPr="00CB7BE4">
        <w:rPr>
          <w:rStyle w:val="MTDisplayEquationZchn"/>
          <w:szCs w:val="22"/>
        </w:rPr>
        <w:instrText xml:space="preserve"> SEQ MTEqn \h \* MERGEFORMAT </w:instrText>
      </w:r>
      <w:r w:rsidRPr="00CB7BE4">
        <w:rPr>
          <w:rStyle w:val="MTDisplayEquationZchn"/>
          <w:szCs w:val="22"/>
        </w:rPr>
        <w:fldChar w:fldCharType="end"/>
      </w:r>
      <w:r w:rsidRPr="00CB7BE4">
        <w:rPr>
          <w:rStyle w:val="MTDisplayEquationZchn"/>
          <w:szCs w:val="22"/>
        </w:rPr>
        <w:instrText>(</w:instrText>
      </w:r>
      <w:fldSimple w:instr=" SEQ MTSec \c \* Arabic \* MERGEFORMAT ">
        <w:r w:rsidRPr="008E6067">
          <w:rPr>
            <w:rStyle w:val="MTDisplayEquationZchn"/>
            <w:szCs w:val="22"/>
          </w:rPr>
          <w:instrText>3</w:instrText>
        </w:r>
      </w:fldSimple>
      <w:r w:rsidRPr="00CB7BE4">
        <w:rPr>
          <w:rStyle w:val="MTDisplayEquationZchn"/>
          <w:szCs w:val="22"/>
        </w:rPr>
        <w:instrText>.</w:instrText>
      </w:r>
      <w:fldSimple w:instr=" SEQ MTEqn \c \* Arabic \* MERGEFORMAT ">
        <w:r w:rsidRPr="008E6067">
          <w:rPr>
            <w:rStyle w:val="MTDisplayEquationZchn"/>
            <w:szCs w:val="22"/>
          </w:rPr>
          <w:instrText>1</w:instrText>
        </w:r>
      </w:fldSimple>
      <w:r w:rsidRPr="00CB7BE4">
        <w:rPr>
          <w:rStyle w:val="MTDisplayEquationZchn"/>
          <w:szCs w:val="22"/>
        </w:rPr>
        <w:instrText>)</w:instrText>
      </w:r>
      <w:r w:rsidRPr="00CB7BE4">
        <w:rPr>
          <w:rStyle w:val="MTDisplayEquationZchn"/>
          <w:szCs w:val="22"/>
        </w:rPr>
        <w:fldChar w:fldCharType="end"/>
      </w:r>
    </w:p>
    <w:p w:rsidR="00C36010" w:rsidRPr="000A72AE" w:rsidRDefault="00C36010" w:rsidP="00CE4512">
      <w:pPr>
        <w:pStyle w:val="MetZcontent"/>
        <w:spacing w:line="480" w:lineRule="auto"/>
      </w:pPr>
      <w:r w:rsidRPr="000A72AE">
        <w:t>or in a slightly more convoluted fashion:</w:t>
      </w:r>
    </w:p>
    <w:p w:rsidR="00C36010" w:rsidRPr="00CB7BE4" w:rsidRDefault="00C36010" w:rsidP="00CE4512">
      <w:pPr>
        <w:pStyle w:val="MetZMTDisplayEquation"/>
        <w:spacing w:line="480" w:lineRule="auto"/>
      </w:pPr>
      <w:r w:rsidRPr="00C45DEB">
        <w:rPr>
          <w:position w:val="-66"/>
        </w:rPr>
        <w:object w:dxaOrig="2240" w:dyaOrig="1440">
          <v:shape id="_x0000_i1027" type="#_x0000_t75" style="width:111pt;height:72.75pt" o:ole="">
            <v:imagedata r:id="rId12" o:title=""/>
          </v:shape>
          <o:OLEObject Type="Embed" ProgID="Equation.DSMT4" ShapeID="_x0000_i1027" DrawAspect="Content" ObjectID="_1677933898" r:id="rId13"/>
        </w:object>
      </w:r>
      <w:r w:rsidRPr="00CB7BE4">
        <w:t xml:space="preserve"> </w:t>
      </w:r>
      <w:r w:rsidRPr="00CB7BE4">
        <w:fldChar w:fldCharType="begin"/>
      </w:r>
      <w:r w:rsidRPr="00CB7BE4">
        <w:instrText xml:space="preserve"> MACROBUTTON MTPlaceRef \* MERGEFORMAT </w:instrText>
      </w:r>
      <w:r w:rsidRPr="00CB7BE4">
        <w:fldChar w:fldCharType="begin"/>
      </w:r>
      <w:r w:rsidRPr="00CB7BE4">
        <w:instrText xml:space="preserve"> SEQ MTEqn \h \* MERGEFORMAT </w:instrText>
      </w:r>
      <w:r w:rsidRPr="00CB7BE4">
        <w:fldChar w:fldCharType="end"/>
      </w:r>
      <w:r w:rsidRPr="00CB7BE4">
        <w:instrText>(</w:instrText>
      </w:r>
      <w:fldSimple w:instr=" SEQ MTSec \c \* Arabic \* MERGEFORMAT ">
        <w:r>
          <w:instrText>3</w:instrText>
        </w:r>
      </w:fldSimple>
      <w:r w:rsidRPr="00CB7BE4">
        <w:instrText>.</w:instrText>
      </w:r>
      <w:fldSimple w:instr=" SEQ MTEqn \c \* Arabic \* MERGEFORMAT ">
        <w:r>
          <w:instrText>2</w:instrText>
        </w:r>
      </w:fldSimple>
      <w:r w:rsidRPr="00CB7BE4">
        <w:instrText>)</w:instrText>
      </w:r>
      <w:r w:rsidRPr="00CB7BE4">
        <w:fldChar w:fldCharType="end"/>
      </w:r>
    </w:p>
    <w:p w:rsidR="00C36010" w:rsidRPr="00A96797" w:rsidRDefault="00C36010" w:rsidP="00CE4512">
      <w:pPr>
        <w:pStyle w:val="MetZcontent"/>
        <w:spacing w:line="480" w:lineRule="auto"/>
        <w:rPr>
          <w:rStyle w:val="MetZMTDisplayEquationZchn"/>
          <w:rFonts w:ascii="Times New Roman" w:hAnsi="Times New Roman" w:cs="Times-Bold"/>
        </w:rPr>
      </w:pPr>
    </w:p>
    <w:p w:rsidR="00C36010" w:rsidRPr="00A96797" w:rsidRDefault="00C36010" w:rsidP="00CE4512">
      <w:pPr>
        <w:pStyle w:val="MetZcontent"/>
        <w:spacing w:line="480" w:lineRule="auto"/>
      </w:pPr>
      <w:r w:rsidRPr="00A96797">
        <w:rPr>
          <w:rStyle w:val="MetZMTDisplayEquationZchn"/>
          <w:rFonts w:ascii="Times New Roman" w:hAnsi="Times New Roman" w:cs="Times-Bold"/>
        </w:rPr>
        <w:t>Numbers of formulae are always assigned to the appropriate section number. Always the Add-In MathType to markup and numbering tokens, to fit formulae into the column as well.</w:t>
      </w:r>
      <w:r w:rsidRPr="00A96797">
        <w:t xml:space="preserve"> </w:t>
      </w:r>
    </w:p>
    <w:p w:rsidR="00C36010" w:rsidRDefault="00C36010" w:rsidP="00CE4512">
      <w:pPr>
        <w:pStyle w:val="MetZcontent"/>
        <w:spacing w:line="480" w:lineRule="auto"/>
      </w:pPr>
      <w:r>
        <w:t>Sample:</w:t>
      </w:r>
    </w:p>
    <w:p w:rsidR="00C36010" w:rsidRDefault="00C36010" w:rsidP="00CE4512">
      <w:pPr>
        <w:pStyle w:val="MetZcontent"/>
        <w:spacing w:line="480" w:lineRule="auto"/>
      </w:pPr>
      <w:r>
        <w:t>(3.1) (3.2) (3.3) etc. belong to section 3</w:t>
      </w:r>
    </w:p>
    <w:p w:rsidR="00C36010" w:rsidRDefault="00C36010" w:rsidP="00CE4512">
      <w:pPr>
        <w:pStyle w:val="MetZcontent"/>
        <w:spacing w:line="480" w:lineRule="auto"/>
      </w:pPr>
      <w:r>
        <w:t>(4.1) (4.2) (4.3) etc. belong to section 4</w:t>
      </w:r>
    </w:p>
    <w:p w:rsidR="00C36010" w:rsidRPr="00B26126" w:rsidRDefault="00C36010" w:rsidP="00CE4512">
      <w:pPr>
        <w:pStyle w:val="MetZsection"/>
        <w:numPr>
          <w:ilvl w:val="0"/>
          <w:numId w:val="39"/>
        </w:numPr>
        <w:spacing w:line="480" w:lineRule="auto"/>
      </w:pPr>
      <w:r w:rsidRPr="00B26126">
        <w:t xml:space="preserve">Floats – </w:t>
      </w:r>
      <w:r>
        <w:t>f</w:t>
      </w:r>
      <w:r w:rsidRPr="00B26126">
        <w:t xml:space="preserve">igures and </w:t>
      </w:r>
      <w:r>
        <w:t>t</w:t>
      </w:r>
      <w:r w:rsidRPr="00B26126">
        <w:t>ables</w:t>
      </w:r>
    </w:p>
    <w:p w:rsidR="00C36010" w:rsidRPr="008E6067" w:rsidRDefault="00C36010" w:rsidP="00CE4512">
      <w:pPr>
        <w:pStyle w:val="MetZcontent"/>
        <w:spacing w:line="480" w:lineRule="auto"/>
      </w:pPr>
      <w:r w:rsidRPr="008E6067">
        <w:t>Pictures have to be provided as separate plain graphic files (preferably EPS), not embedded into a Word or similar other document. Place the figure captions in a separate Word file.</w:t>
      </w:r>
    </w:p>
    <w:p w:rsidR="00C36010" w:rsidRPr="008E6067" w:rsidRDefault="00C36010" w:rsidP="00CE4512">
      <w:pPr>
        <w:pStyle w:val="MetZcontent"/>
        <w:spacing w:line="480" w:lineRule="auto"/>
        <w:rPr>
          <w:rStyle w:val="MetZcaptionZchn"/>
          <w:rFonts w:cs="Times-Bold"/>
          <w:sz w:val="22"/>
        </w:rPr>
      </w:pPr>
      <w:r w:rsidRPr="008E6067">
        <w:rPr>
          <w:rStyle w:val="MetZcaptionZchn"/>
          <w:rFonts w:cs="Times-Bold"/>
          <w:sz w:val="22"/>
        </w:rPr>
        <w:t>Tables are created using Excel or Word’s table functionality (not by tab stops to emulate a table layout) and always assigned a caption above. The standard table layout structure with horizontal lines is shown in the sample below.</w:t>
      </w:r>
    </w:p>
    <w:p w:rsidR="00C36010" w:rsidRDefault="00C36010" w:rsidP="00CE4512">
      <w:pPr>
        <w:pStyle w:val="MetZcontent"/>
        <w:spacing w:line="480" w:lineRule="auto"/>
        <w:rPr>
          <w:rStyle w:val="MetZcaptionZchn"/>
          <w:rFonts w:cs="Times-Roman"/>
          <w:bCs/>
          <w:sz w:val="18"/>
          <w:szCs w:val="19"/>
        </w:rPr>
      </w:pPr>
      <w:r w:rsidRPr="00470CB9">
        <w:t>Sample</w:t>
      </w:r>
      <w:r>
        <w:rPr>
          <w:rStyle w:val="MetZcaptionZchn"/>
          <w:rFonts w:cs="Times-Roman"/>
          <w:bCs/>
          <w:sz w:val="18"/>
          <w:szCs w:val="19"/>
        </w:rPr>
        <w:t>:</w:t>
      </w:r>
    </w:p>
    <w:p w:rsidR="00C36010" w:rsidRPr="0075631D" w:rsidRDefault="00C36010" w:rsidP="00CE4512">
      <w:pPr>
        <w:pStyle w:val="MetZcaption"/>
        <w:spacing w:line="480" w:lineRule="auto"/>
      </w:pPr>
      <w:r w:rsidRPr="0075631D">
        <w:rPr>
          <w:rStyle w:val="MetZheadingZchn"/>
          <w:rFonts w:cs="Times-Bold"/>
          <w:bCs/>
          <w:sz w:val="22"/>
          <w:szCs w:val="22"/>
        </w:rPr>
        <w:t>Table 1:</w:t>
      </w:r>
      <w:r w:rsidRPr="0075631D">
        <w:t xml:space="preserve"> Apply FormatStyle Metz_caption for the caption of the table and MetZ_table_content for the body of the table.</w:t>
      </w:r>
    </w:p>
    <w:tbl>
      <w:tblPr>
        <w:tblW w:w="9875" w:type="dxa"/>
        <w:tblBorders>
          <w:top w:val="single" w:sz="4" w:space="0" w:color="auto"/>
          <w:bottom w:val="single" w:sz="4" w:space="0" w:color="auto"/>
        </w:tblBorders>
        <w:tblLook w:val="00A0"/>
      </w:tblPr>
      <w:tblGrid>
        <w:gridCol w:w="1587"/>
        <w:gridCol w:w="1587"/>
        <w:gridCol w:w="1361"/>
        <w:gridCol w:w="1361"/>
        <w:gridCol w:w="2211"/>
        <w:gridCol w:w="1768"/>
      </w:tblGrid>
      <w:tr w:rsidR="00C36010" w:rsidRPr="00EE17D6" w:rsidTr="00EE17D6">
        <w:trPr>
          <w:gridAfter w:val="1"/>
          <w:wAfter w:w="1768" w:type="dxa"/>
          <w:trHeight w:val="248"/>
        </w:trPr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Site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Location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Style w:val="MetZcaptionZchn"/>
                <w:rFonts w:cs="Times-Bold"/>
                <w:b w:val="0"/>
                <w:color w:val="auto"/>
                <w:sz w:val="18"/>
                <w:szCs w:val="38"/>
              </w:rPr>
              <w:t>Parameter B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Style w:val="MetZcaptionZchn"/>
                <w:rFonts w:cs="Times-Bold"/>
                <w:b w:val="0"/>
                <w:color w:val="auto"/>
                <w:sz w:val="18"/>
                <w:szCs w:val="38"/>
              </w:rPr>
              <w:t>Parameter C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Style w:val="MetZcaptionZchn"/>
                <w:rFonts w:cs="Times-Bold"/>
                <w:b w:val="0"/>
                <w:color w:val="auto"/>
                <w:sz w:val="18"/>
                <w:szCs w:val="38"/>
              </w:rPr>
              <w:t>Remarks</w:t>
            </w:r>
          </w:p>
        </w:tc>
      </w:tr>
      <w:tr w:rsidR="00C36010" w:rsidRPr="00EE17D6" w:rsidTr="00EE17D6">
        <w:trPr>
          <w:trHeight w:val="227"/>
        </w:trPr>
        <w:tc>
          <w:tcPr>
            <w:tcW w:w="1587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Longyearbyen</w:t>
            </w:r>
          </w:p>
        </w:tc>
        <w:tc>
          <w:tcPr>
            <w:tcW w:w="1587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far north</w:t>
            </w:r>
          </w:p>
        </w:tc>
        <w:tc>
          <w:tcPr>
            <w:tcW w:w="1361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0.55</w:t>
            </w:r>
          </w:p>
        </w:tc>
        <w:tc>
          <w:tcPr>
            <w:tcW w:w="1361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≤ 0</w:t>
            </w:r>
          </w:p>
        </w:tc>
        <w:tc>
          <w:tcPr>
            <w:tcW w:w="2211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Beware of the bears!</w:t>
            </w:r>
          </w:p>
        </w:tc>
        <w:tc>
          <w:tcPr>
            <w:tcW w:w="1768" w:type="dxa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</w:p>
        </w:tc>
      </w:tr>
      <w:tr w:rsidR="00C36010" w:rsidRPr="00EE17D6" w:rsidTr="00EE17D6">
        <w:trPr>
          <w:trHeight w:val="397"/>
        </w:trPr>
        <w:tc>
          <w:tcPr>
            <w:tcW w:w="1587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smartTag w:uri="urn:schemas-microsoft-com:office:smarttags" w:element="place">
              <w:smartTag w:uri="urn:schemas-microsoft-com:office:smarttags" w:element="City">
                <w:r w:rsidRPr="001B5E35">
                  <w:rPr>
                    <w:rFonts w:cs="Times-Bold"/>
                    <w:b w:val="0"/>
                    <w:color w:val="auto"/>
                    <w:sz w:val="18"/>
                    <w:szCs w:val="38"/>
                    <w:lang w:eastAsia="en-US"/>
                  </w:rPr>
                  <w:t>Yakutsk</w:t>
                </w:r>
              </w:smartTag>
            </w:smartTag>
          </w:p>
        </w:tc>
        <w:tc>
          <w:tcPr>
            <w:tcW w:w="1587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northern woods</w:t>
            </w:r>
          </w:p>
        </w:tc>
        <w:tc>
          <w:tcPr>
            <w:tcW w:w="1361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4.33</w:t>
            </w:r>
          </w:p>
        </w:tc>
        <w:tc>
          <w:tcPr>
            <w:tcW w:w="1361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1.7±1.4</w:t>
            </w:r>
          </w:p>
        </w:tc>
        <w:tc>
          <w:tcPr>
            <w:tcW w:w="2211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quite cold in winter</w:t>
            </w:r>
          </w:p>
        </w:tc>
        <w:tc>
          <w:tcPr>
            <w:tcW w:w="1768" w:type="dxa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</w:p>
        </w:tc>
      </w:tr>
      <w:tr w:rsidR="00C36010" w:rsidRPr="00EE17D6" w:rsidTr="00EE17D6">
        <w:trPr>
          <w:trHeight w:val="248"/>
        </w:trPr>
        <w:tc>
          <w:tcPr>
            <w:tcW w:w="1587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 xml:space="preserve">Dimona </w:t>
            </w:r>
          </w:p>
        </w:tc>
        <w:tc>
          <w:tcPr>
            <w:tcW w:w="1587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desert</w:t>
            </w:r>
          </w:p>
        </w:tc>
        <w:tc>
          <w:tcPr>
            <w:tcW w:w="1361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–</w:t>
            </w:r>
          </w:p>
        </w:tc>
        <w:tc>
          <w:tcPr>
            <w:tcW w:w="1361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−4.3±2.7</w:t>
            </w:r>
          </w:p>
        </w:tc>
        <w:tc>
          <w:tcPr>
            <w:tcW w:w="2211" w:type="dxa"/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rather hot in summer</w:t>
            </w:r>
          </w:p>
        </w:tc>
        <w:tc>
          <w:tcPr>
            <w:tcW w:w="1768" w:type="dxa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</w:p>
        </w:tc>
      </w:tr>
      <w:tr w:rsidR="00C36010" w:rsidRPr="00EE17D6" w:rsidTr="00EE17D6">
        <w:trPr>
          <w:gridAfter w:val="1"/>
          <w:wAfter w:w="1768" w:type="dxa"/>
          <w:trHeight w:val="248"/>
        </w:trPr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smartTag w:uri="urn:schemas-microsoft-com:office:smarttags" w:element="place">
              <w:smartTag w:uri="urn:schemas-microsoft-com:office:smarttags" w:element="City">
                <w:r w:rsidRPr="001B5E35">
                  <w:rPr>
                    <w:rFonts w:cs="Times-Bold"/>
                    <w:b w:val="0"/>
                    <w:color w:val="auto"/>
                    <w:sz w:val="18"/>
                    <w:szCs w:val="38"/>
                    <w:lang w:eastAsia="en-US"/>
                  </w:rPr>
                  <w:t>Quito</w:t>
                </w:r>
              </w:smartTag>
            </w:smartTag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high up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8.12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54.3±7.1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C36010" w:rsidRPr="001B5E35" w:rsidRDefault="00C36010" w:rsidP="00CE4512">
            <w:pPr>
              <w:pStyle w:val="MetZtablecontent"/>
              <w:spacing w:line="480" w:lineRule="auto"/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</w:pPr>
            <w:r w:rsidRPr="001B5E35">
              <w:rPr>
                <w:rFonts w:cs="Times-Bold"/>
                <w:b w:val="0"/>
                <w:color w:val="auto"/>
                <w:sz w:val="18"/>
                <w:szCs w:val="38"/>
                <w:lang w:eastAsia="en-US"/>
              </w:rPr>
              <w:t>thin air</w:t>
            </w:r>
          </w:p>
        </w:tc>
      </w:tr>
    </w:tbl>
    <w:p w:rsidR="00C36010" w:rsidRDefault="00C36010" w:rsidP="00CE4512">
      <w:pPr>
        <w:pStyle w:val="MetZtablecontent"/>
        <w:spacing w:line="480" w:lineRule="auto"/>
      </w:pPr>
    </w:p>
    <w:p w:rsidR="00C36010" w:rsidRPr="00B26126" w:rsidRDefault="00C36010" w:rsidP="00CE4512">
      <w:pPr>
        <w:pStyle w:val="MetZsection"/>
        <w:numPr>
          <w:ilvl w:val="0"/>
          <w:numId w:val="39"/>
        </w:numPr>
        <w:spacing w:line="480" w:lineRule="auto"/>
      </w:pPr>
      <w:r w:rsidRPr="00B26126">
        <w:t>Formatting</w:t>
      </w:r>
    </w:p>
    <w:p w:rsidR="00C36010" w:rsidRDefault="00C36010" w:rsidP="00CE4512">
      <w:pPr>
        <w:pStyle w:val="MetZcontent"/>
        <w:spacing w:line="480" w:lineRule="auto"/>
      </w:pPr>
      <w:r>
        <w:t>Apply the FormatStyles “MetZ_superscript” and “MetZ_subscript” when formatting textual s</w:t>
      </w:r>
      <w:r w:rsidRPr="00DD4E04">
        <w:t>ubscript</w:t>
      </w:r>
      <w:r>
        <w:t xml:space="preserve"> or superscript to achieve predictable results.</w:t>
      </w:r>
    </w:p>
    <w:p w:rsidR="00C36010" w:rsidRPr="0059199C" w:rsidRDefault="00C36010" w:rsidP="00CE4512">
      <w:pPr>
        <w:pStyle w:val="MetZheading"/>
        <w:spacing w:line="480" w:lineRule="auto"/>
      </w:pPr>
      <w:r w:rsidRPr="0059199C">
        <w:t>Acknowledgments</w:t>
      </w:r>
    </w:p>
    <w:p w:rsidR="00C36010" w:rsidRDefault="00C36010" w:rsidP="00CE4512">
      <w:pPr>
        <w:pStyle w:val="MetZcontent"/>
        <w:spacing w:line="480" w:lineRule="auto"/>
      </w:pPr>
      <w:r w:rsidRPr="009E23A4">
        <w:rPr>
          <w:rStyle w:val="MetZSmallCaps"/>
          <w:rFonts w:cs="Times-Bold"/>
          <w:sz w:val="22"/>
        </w:rPr>
        <w:t>J. Doe</w:t>
      </w:r>
      <w:r w:rsidRPr="0059199C">
        <w:rPr>
          <w:rFonts w:ascii="Times-RomanSC" w:hAnsi="Times-RomanSC" w:cs="Times-RomanSC"/>
        </w:rPr>
        <w:t xml:space="preserve"> </w:t>
      </w:r>
      <w:r w:rsidRPr="0059199C">
        <w:t xml:space="preserve">and </w:t>
      </w:r>
      <w:r w:rsidRPr="00192B46">
        <w:rPr>
          <w:rStyle w:val="MetZSmallCaps"/>
          <w:rFonts w:cs="Times-Bold"/>
          <w:sz w:val="22"/>
        </w:rPr>
        <w:t>J. Dee</w:t>
      </w:r>
      <w:r w:rsidRPr="0059199C">
        <w:rPr>
          <w:rFonts w:ascii="Times-RomanSC" w:hAnsi="Times-RomanSC" w:cs="Times-RomanSC"/>
        </w:rPr>
        <w:t xml:space="preserve"> </w:t>
      </w:r>
      <w:r w:rsidRPr="0059199C">
        <w:t>thank everyone who made this work</w:t>
      </w:r>
      <w:r>
        <w:t xml:space="preserve"> </w:t>
      </w:r>
      <w:r w:rsidRPr="0059199C">
        <w:t>possible. Furthermore the authors feel obliged to thank,</w:t>
      </w:r>
      <w:r>
        <w:t xml:space="preserve"> </w:t>
      </w:r>
      <w:r w:rsidRPr="0059199C">
        <w:t>in advance, the readers for paying close attention.</w:t>
      </w:r>
    </w:p>
    <w:p w:rsidR="00C36010" w:rsidRPr="00B26126" w:rsidRDefault="00C36010" w:rsidP="00CE4512">
      <w:pPr>
        <w:pStyle w:val="MetZsection"/>
        <w:numPr>
          <w:ilvl w:val="0"/>
          <w:numId w:val="39"/>
        </w:numPr>
        <w:spacing w:line="480" w:lineRule="auto"/>
      </w:pPr>
      <w:r w:rsidRPr="00B26126">
        <w:t xml:space="preserve">Appendix 1 </w:t>
      </w:r>
    </w:p>
    <w:p w:rsidR="00C36010" w:rsidRPr="0059199C" w:rsidRDefault="00C36010" w:rsidP="00CE4512">
      <w:pPr>
        <w:pStyle w:val="MetZcontent"/>
        <w:numPr>
          <w:ins w:id="2" w:author="Unknown" w:date="2014-09-26T09:39:00Z"/>
        </w:numPr>
        <w:spacing w:line="480" w:lineRule="auto"/>
      </w:pPr>
      <w:r w:rsidRPr="0001419A">
        <w:t>Appendices</w:t>
      </w:r>
      <w:r>
        <w:t xml:space="preserve"> will be available in online and print version. For electronic appendices please make sure that the paper is intelligible without electronic appendix.</w:t>
      </w:r>
    </w:p>
    <w:p w:rsidR="00C36010" w:rsidRPr="00E47F06" w:rsidRDefault="00C36010" w:rsidP="00CE4512">
      <w:pPr>
        <w:pStyle w:val="MetZheading"/>
        <w:spacing w:line="480" w:lineRule="auto"/>
      </w:pPr>
      <w:r w:rsidRPr="00E47F06">
        <w:t>References</w:t>
      </w:r>
    </w:p>
    <w:p w:rsidR="00C36010" w:rsidRPr="0059199C" w:rsidRDefault="00C36010" w:rsidP="00CE4512">
      <w:pPr>
        <w:pStyle w:val="MetZbibitem"/>
        <w:spacing w:line="480" w:lineRule="auto"/>
        <w:rPr>
          <w:color w:val="0000FF"/>
        </w:rPr>
      </w:pPr>
      <w:bookmarkStart w:id="3" w:name="Albert2010"/>
      <w:r w:rsidRPr="00A36432">
        <w:rPr>
          <w:rStyle w:val="MetZSmallCaps"/>
          <w:rFonts w:cs="Times-Bold"/>
          <w:sz w:val="20"/>
          <w:szCs w:val="28"/>
        </w:rPr>
        <w:t xml:space="preserve">Albert, F., </w:t>
      </w:r>
      <w:bookmarkEnd w:id="3"/>
      <w:r w:rsidRPr="00A36432">
        <w:rPr>
          <w:rStyle w:val="MetZSmallCaps"/>
          <w:rFonts w:cs="Times-Bold"/>
          <w:sz w:val="20"/>
          <w:szCs w:val="28"/>
        </w:rPr>
        <w:t>I. Yegorov</w:t>
      </w:r>
      <w:r w:rsidRPr="0059199C">
        <w:t>, 2010: Predictions of Future Events</w:t>
      </w:r>
      <w:r>
        <w:t xml:space="preserve">. – </w:t>
      </w:r>
      <w:r w:rsidRPr="0059199C">
        <w:t xml:space="preserve">published online: </w:t>
      </w:r>
      <w:hyperlink r:id="rId14" w:history="1">
        <w:r w:rsidRPr="00273307">
          <w:rPr>
            <w:rStyle w:val="MetZurlZchn"/>
            <w:rFonts w:cs="Times-Bold"/>
            <w:sz w:val="22"/>
            <w:szCs w:val="28"/>
          </w:rPr>
          <w:t>http://www.google.com</w:t>
        </w:r>
      </w:hyperlink>
      <w:r>
        <w:rPr>
          <w:rStyle w:val="MetZurlZchn"/>
          <w:rFonts w:cs="Times-Bold"/>
          <w:sz w:val="22"/>
          <w:szCs w:val="28"/>
        </w:rPr>
        <w:t xml:space="preserve"> </w:t>
      </w:r>
      <w:r>
        <w:rPr>
          <w:rFonts w:ascii="Arial" w:hAnsi="Arial" w:cs="Arial"/>
          <w:lang w:eastAsia="de-DE"/>
        </w:rPr>
        <w:t>(accessed at 1.1.1900)</w:t>
      </w:r>
    </w:p>
    <w:p w:rsidR="00C36010" w:rsidRPr="000B18EF" w:rsidRDefault="00C36010" w:rsidP="00CE4512">
      <w:pPr>
        <w:pStyle w:val="MetZbibitem"/>
        <w:spacing w:line="480" w:lineRule="auto"/>
      </w:pPr>
      <w:bookmarkStart w:id="4" w:name="Zhang1999"/>
      <w:bookmarkStart w:id="5" w:name="Dee"/>
      <w:r w:rsidRPr="000B18EF">
        <w:rPr>
          <w:rStyle w:val="MetZSmallCaps"/>
          <w:rFonts w:cs="Times-Bold"/>
          <w:sz w:val="20"/>
        </w:rPr>
        <w:t>Dee J</w:t>
      </w:r>
      <w:bookmarkEnd w:id="4"/>
      <w:r w:rsidRPr="000B18EF">
        <w:rPr>
          <w:rStyle w:val="MetZSmallCaps"/>
          <w:rFonts w:cs="Times-Bold"/>
          <w:sz w:val="20"/>
        </w:rPr>
        <w:t>.</w:t>
      </w:r>
      <w:bookmarkEnd w:id="5"/>
      <w:r w:rsidRPr="000B18EF">
        <w:rPr>
          <w:rStyle w:val="MetZSmallCaps"/>
          <w:rFonts w:cs="Times-Bold"/>
          <w:sz w:val="20"/>
        </w:rPr>
        <w:t>, J. Doe, X. Schmidt, Y. Fukuda,</w:t>
      </w:r>
      <w:r w:rsidRPr="000B18EF">
        <w:t xml:space="preserve"> 2004: Conclusions. – J. Global Concerns </w:t>
      </w:r>
      <w:r w:rsidRPr="000B18EF">
        <w:rPr>
          <w:rFonts w:ascii="Times-Bold" w:hAnsi="Times-Bold" w:cs="Times-Bold"/>
          <w:b/>
          <w:bCs/>
        </w:rPr>
        <w:t>1</w:t>
      </w:r>
      <w:r w:rsidRPr="000B18EF">
        <w:t xml:space="preserve">, 1–20, DOI: </w:t>
      </w:r>
      <w:r w:rsidRPr="000B18EF">
        <w:rPr>
          <w:rStyle w:val="MetZextdoiZchn"/>
          <w:rFonts w:cs="Times-Bold"/>
          <w:sz w:val="20"/>
        </w:rPr>
        <w:t>9876.5432</w:t>
      </w:r>
      <w:r w:rsidRPr="000B18EF">
        <w:t>.</w:t>
      </w:r>
    </w:p>
    <w:p w:rsidR="00C36010" w:rsidRPr="00A36432" w:rsidRDefault="00C36010" w:rsidP="00CE4512">
      <w:pPr>
        <w:pStyle w:val="MetZurl"/>
        <w:spacing w:line="480" w:lineRule="auto"/>
      </w:pPr>
      <w:bookmarkStart w:id="6" w:name="Zhang"/>
      <w:bookmarkEnd w:id="6"/>
      <w:r w:rsidRPr="00A36432">
        <w:t xml:space="preserve">http://www.schweizerbart.de/journals/metz </w:t>
      </w:r>
      <w:r w:rsidRPr="00A36432">
        <w:rPr>
          <w:rStyle w:val="MetZbibitemZchn"/>
          <w:rFonts w:cs="Times-Roman"/>
          <w:sz w:val="20"/>
          <w:szCs w:val="19"/>
        </w:rPr>
        <w:t>(2014): accessed at 1.1.1900</w:t>
      </w:r>
    </w:p>
    <w:p w:rsidR="00C36010" w:rsidRDefault="00C36010" w:rsidP="00CE4512">
      <w:pPr>
        <w:pStyle w:val="MetZbibitem"/>
        <w:spacing w:line="480" w:lineRule="auto"/>
      </w:pPr>
      <w:r w:rsidRPr="00A36432">
        <w:rPr>
          <w:rStyle w:val="MetZSmallCaps"/>
          <w:rFonts w:cs="Times-Bold"/>
          <w:sz w:val="20"/>
          <w:szCs w:val="28"/>
        </w:rPr>
        <w:t>Zhang J</w:t>
      </w:r>
      <w:r w:rsidRPr="00192B46">
        <w:rPr>
          <w:rStyle w:val="MetZSmallCaps"/>
          <w:rFonts w:cs="Times-Bold"/>
          <w:sz w:val="22"/>
          <w:szCs w:val="28"/>
        </w:rPr>
        <w:t>.</w:t>
      </w:r>
      <w:r w:rsidRPr="0059199C">
        <w:t>, 1999: Deep Thoughts</w:t>
      </w:r>
      <w:r>
        <w:t>.</w:t>
      </w:r>
      <w:r w:rsidRPr="0059199C">
        <w:t xml:space="preserve"> – J. Sci. </w:t>
      </w:r>
      <w:r>
        <w:t xml:space="preserve">Progress. </w:t>
      </w:r>
      <w:r>
        <w:rPr>
          <w:rFonts w:ascii="Times-Bold" w:hAnsi="Times-Bold" w:cs="Times-Bold"/>
          <w:b/>
          <w:bCs/>
        </w:rPr>
        <w:t>9</w:t>
      </w:r>
      <w:r>
        <w:t>, 1–200</w:t>
      </w:r>
      <w:bookmarkStart w:id="7" w:name="_GoBack"/>
      <w:bookmarkEnd w:id="7"/>
    </w:p>
    <w:p w:rsidR="00C36010" w:rsidRDefault="00C36010" w:rsidP="00CE4512">
      <w:pPr>
        <w:pStyle w:val="MetZbibitem"/>
        <w:spacing w:line="480" w:lineRule="auto"/>
      </w:pPr>
    </w:p>
    <w:p w:rsidR="00C36010" w:rsidRPr="001460DF" w:rsidRDefault="00C36010" w:rsidP="00CE4512">
      <w:pPr>
        <w:pStyle w:val="MetZcontent"/>
        <w:spacing w:line="480" w:lineRule="auto"/>
      </w:pPr>
      <w:r w:rsidRPr="001460DF">
        <w:t>Please use DOI for each publication if available.</w:t>
      </w:r>
    </w:p>
    <w:sectPr w:rsidR="00C36010" w:rsidRPr="001460DF" w:rsidSect="00CE4512">
      <w:footerReference w:type="default" r:id="rId15"/>
      <w:pgSz w:w="11906" w:h="16838" w:code="9"/>
      <w:pgMar w:top="1418" w:right="1418" w:bottom="1134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010" w:rsidRDefault="00C36010" w:rsidP="00B6484F">
      <w:pPr>
        <w:spacing w:after="0" w:line="240" w:lineRule="auto"/>
      </w:pPr>
      <w:r>
        <w:separator/>
      </w:r>
    </w:p>
    <w:p w:rsidR="00C36010" w:rsidRDefault="00C36010"/>
  </w:endnote>
  <w:endnote w:type="continuationSeparator" w:id="0">
    <w:p w:rsidR="00C36010" w:rsidRDefault="00C36010" w:rsidP="00B6484F">
      <w:pPr>
        <w:spacing w:after="0" w:line="240" w:lineRule="auto"/>
      </w:pPr>
      <w:r>
        <w:continuationSeparator/>
      </w:r>
    </w:p>
    <w:p w:rsidR="00C36010" w:rsidRDefault="00C3601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S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010" w:rsidRDefault="00C36010">
    <w:pPr>
      <w:jc w:val="right"/>
    </w:pPr>
    <w:fldSimple w:instr="PAGE   \* MERGEFORMAT">
      <w:r>
        <w:rPr>
          <w:noProof/>
        </w:rPr>
        <w:t>2</w:t>
      </w:r>
    </w:fldSimple>
  </w:p>
  <w:p w:rsidR="00C36010" w:rsidRDefault="00C36010">
    <w:pPr>
      <w:spacing w:line="14" w:lineRule="auto"/>
      <w:rPr>
        <w:sz w:val="20"/>
        <w:szCs w:val="20"/>
      </w:rPr>
    </w:pPr>
  </w:p>
  <w:p w:rsidR="00C36010" w:rsidRDefault="00C3601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010" w:rsidRDefault="00C36010" w:rsidP="00B6484F">
      <w:pPr>
        <w:spacing w:after="0" w:line="240" w:lineRule="auto"/>
      </w:pPr>
      <w:r>
        <w:separator/>
      </w:r>
    </w:p>
    <w:p w:rsidR="00C36010" w:rsidRDefault="00C36010"/>
  </w:footnote>
  <w:footnote w:type="continuationSeparator" w:id="0">
    <w:p w:rsidR="00C36010" w:rsidRDefault="00C36010" w:rsidP="00B6484F">
      <w:pPr>
        <w:spacing w:after="0" w:line="240" w:lineRule="auto"/>
      </w:pPr>
      <w:r>
        <w:continuationSeparator/>
      </w:r>
    </w:p>
    <w:p w:rsidR="00C36010" w:rsidRDefault="00C3601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682A0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FBC77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8C6E9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20CD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344BC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90D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F820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C86A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A47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094DD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17CE3"/>
    <w:multiLevelType w:val="hybridMultilevel"/>
    <w:tmpl w:val="703E5E56"/>
    <w:lvl w:ilvl="0" w:tplc="9DB0F5E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CC1CEA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8EDFA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0C8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D094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5277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B49C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1400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2EB1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23738EE"/>
    <w:multiLevelType w:val="multilevel"/>
    <w:tmpl w:val="E5B8608A"/>
    <w:numStyleLink w:val="MetZsectionnew"/>
  </w:abstractNum>
  <w:abstractNum w:abstractNumId="12">
    <w:nsid w:val="0D180B61"/>
    <w:multiLevelType w:val="multilevel"/>
    <w:tmpl w:val="C178CB20"/>
    <w:lvl w:ilvl="0">
      <w:start w:val="1"/>
      <w:numFmt w:val="decimal"/>
      <w:isLgl/>
      <w:lvlText w:val="%1"/>
      <w:lvlJc w:val="left"/>
      <w:pPr>
        <w:tabs>
          <w:tab w:val="num" w:pos="113"/>
        </w:tabs>
      </w:pPr>
      <w:rPr>
        <w:rFonts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13">
    <w:nsid w:val="12131321"/>
    <w:multiLevelType w:val="hybridMultilevel"/>
    <w:tmpl w:val="502E48A2"/>
    <w:lvl w:ilvl="0" w:tplc="2D6CF84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4A771C"/>
    <w:multiLevelType w:val="multilevel"/>
    <w:tmpl w:val="4280BC96"/>
    <w:lvl w:ilvl="0">
      <w:start w:val="2"/>
      <w:numFmt w:val="decimal"/>
      <w:lvlText w:val="%1"/>
      <w:lvlJc w:val="left"/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2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21183E05"/>
    <w:multiLevelType w:val="hybridMultilevel"/>
    <w:tmpl w:val="F572D2A4"/>
    <w:lvl w:ilvl="0" w:tplc="D2A250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A34256"/>
    <w:multiLevelType w:val="multilevel"/>
    <w:tmpl w:val="C178CB20"/>
    <w:lvl w:ilvl="0">
      <w:start w:val="1"/>
      <w:numFmt w:val="decimal"/>
      <w:isLgl/>
      <w:lvlText w:val="%1"/>
      <w:lvlJc w:val="left"/>
      <w:pPr>
        <w:tabs>
          <w:tab w:val="num" w:pos="113"/>
        </w:tabs>
      </w:pPr>
      <w:rPr>
        <w:rFonts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17">
    <w:nsid w:val="33B0340A"/>
    <w:multiLevelType w:val="hybridMultilevel"/>
    <w:tmpl w:val="EF762312"/>
    <w:lvl w:ilvl="0" w:tplc="100041E2">
      <w:start w:val="1"/>
      <w:numFmt w:val="decimal"/>
      <w:lvlText w:val="2.%1.1"/>
      <w:lvlJc w:val="left"/>
      <w:pPr>
        <w:ind w:left="87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8">
    <w:nsid w:val="36203020"/>
    <w:multiLevelType w:val="multilevel"/>
    <w:tmpl w:val="4280BC96"/>
    <w:lvl w:ilvl="0">
      <w:start w:val="2"/>
      <w:numFmt w:val="decimal"/>
      <w:lvlText w:val="%1"/>
      <w:lvlJc w:val="left"/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2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>
    <w:nsid w:val="38527186"/>
    <w:multiLevelType w:val="hybridMultilevel"/>
    <w:tmpl w:val="A898420A"/>
    <w:lvl w:ilvl="0" w:tplc="D71E2AC8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0">
    <w:nsid w:val="3D257F1E"/>
    <w:multiLevelType w:val="hybridMultilevel"/>
    <w:tmpl w:val="1208264E"/>
    <w:lvl w:ilvl="0" w:tplc="0F38194E">
      <w:start w:val="1"/>
      <w:numFmt w:val="decimal"/>
      <w:lvlText w:val="2.%1"/>
      <w:lvlJc w:val="left"/>
      <w:pPr>
        <w:ind w:left="70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721C72"/>
    <w:multiLevelType w:val="multilevel"/>
    <w:tmpl w:val="E5B8608A"/>
    <w:styleLink w:val="MetZsectionnew"/>
    <w:lvl w:ilvl="0">
      <w:start w:val="1"/>
      <w:numFmt w:val="decimal"/>
      <w:lvlText w:val="%1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>
    <w:nsid w:val="439435FB"/>
    <w:multiLevelType w:val="hybridMultilevel"/>
    <w:tmpl w:val="26A876D6"/>
    <w:lvl w:ilvl="0" w:tplc="699E6902">
      <w:start w:val="1"/>
      <w:numFmt w:val="decimal"/>
      <w:pStyle w:val="Heading2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1A17D6"/>
    <w:multiLevelType w:val="hybridMultilevel"/>
    <w:tmpl w:val="17625C84"/>
    <w:lvl w:ilvl="0" w:tplc="D40081DA">
      <w:start w:val="1"/>
      <w:numFmt w:val="decimal"/>
      <w:pStyle w:val="Heading3"/>
      <w:lvlText w:val="2.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8A1038D"/>
    <w:multiLevelType w:val="hybridMultilevel"/>
    <w:tmpl w:val="E1C6086E"/>
    <w:lvl w:ilvl="0" w:tplc="C194D3A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192F0D"/>
    <w:multiLevelType w:val="hybridMultilevel"/>
    <w:tmpl w:val="50786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72273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CC7000"/>
    <w:multiLevelType w:val="hybridMultilevel"/>
    <w:tmpl w:val="12D8591C"/>
    <w:lvl w:ilvl="0" w:tplc="61B85AAA">
      <w:start w:val="1"/>
      <w:numFmt w:val="decimal"/>
      <w:pStyle w:val="Heading4"/>
      <w:lvlText w:val="2.%1.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4C0701"/>
    <w:multiLevelType w:val="hybridMultilevel"/>
    <w:tmpl w:val="A192EEF2"/>
    <w:lvl w:ilvl="0" w:tplc="E5B4E58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5FC0A4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4CD50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9872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D4C9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F297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E49A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3830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6603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6B0E76"/>
    <w:multiLevelType w:val="hybridMultilevel"/>
    <w:tmpl w:val="DC343E98"/>
    <w:lvl w:ilvl="0" w:tplc="B122FB14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0216F05"/>
    <w:multiLevelType w:val="hybridMultilevel"/>
    <w:tmpl w:val="98707AF6"/>
    <w:lvl w:ilvl="0" w:tplc="C1EAE5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FE56F6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B86C9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B80F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E0A0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16C9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8229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00BE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0C19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074674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>
    <w:nsid w:val="7AF71D6B"/>
    <w:multiLevelType w:val="hybridMultilevel"/>
    <w:tmpl w:val="98187AFC"/>
    <w:lvl w:ilvl="0" w:tplc="7D6AE9CC">
      <w:start w:val="1"/>
      <w:numFmt w:val="decimal"/>
      <w:pStyle w:val="MetZsection"/>
      <w:lvlText w:val="%1."/>
      <w:lvlJc w:val="left"/>
      <w:pPr>
        <w:ind w:left="1077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0"/>
  </w:num>
  <w:num w:numId="5">
    <w:abstractNumId w:val="3"/>
  </w:num>
  <w:num w:numId="6">
    <w:abstractNumId w:val="0"/>
  </w:num>
  <w:num w:numId="7">
    <w:abstractNumId w:val="3"/>
  </w:num>
  <w:num w:numId="8">
    <w:abstractNumId w:val="0"/>
  </w:num>
  <w:num w:numId="9">
    <w:abstractNumId w:val="27"/>
  </w:num>
  <w:num w:numId="10">
    <w:abstractNumId w:val="29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8"/>
  </w:num>
  <w:num w:numId="14">
    <w:abstractNumId w:val="14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12"/>
  </w:num>
  <w:num w:numId="25">
    <w:abstractNumId w:val="16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5"/>
  </w:num>
  <w:num w:numId="29">
    <w:abstractNumId w:val="17"/>
  </w:num>
  <w:num w:numId="30">
    <w:abstractNumId w:val="30"/>
  </w:num>
  <w:num w:numId="31">
    <w:abstractNumId w:val="22"/>
  </w:num>
  <w:num w:numId="32">
    <w:abstractNumId w:val="23"/>
  </w:num>
  <w:num w:numId="33">
    <w:abstractNumId w:val="26"/>
  </w:num>
  <w:num w:numId="34">
    <w:abstractNumId w:val="28"/>
  </w:num>
  <w:num w:numId="35">
    <w:abstractNumId w:val="24"/>
  </w:num>
  <w:num w:numId="36">
    <w:abstractNumId w:val="24"/>
  </w:num>
  <w:num w:numId="37">
    <w:abstractNumId w:val="25"/>
  </w:num>
  <w:num w:numId="38">
    <w:abstractNumId w:val="13"/>
  </w:num>
  <w:num w:numId="39">
    <w:abstractNumId w:val="19"/>
  </w:num>
  <w:num w:numId="40">
    <w:abstractNumId w:val="31"/>
  </w:num>
  <w:num w:numId="41">
    <w:abstractNumId w:val="21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84F"/>
    <w:rsid w:val="00006682"/>
    <w:rsid w:val="0001419A"/>
    <w:rsid w:val="0004517F"/>
    <w:rsid w:val="00046BEC"/>
    <w:rsid w:val="00066D5D"/>
    <w:rsid w:val="000A72AE"/>
    <w:rsid w:val="000B18EF"/>
    <w:rsid w:val="000C3786"/>
    <w:rsid w:val="000C6EFF"/>
    <w:rsid w:val="000D70B9"/>
    <w:rsid w:val="001156E2"/>
    <w:rsid w:val="0011784C"/>
    <w:rsid w:val="001416A4"/>
    <w:rsid w:val="001460DF"/>
    <w:rsid w:val="00155BC4"/>
    <w:rsid w:val="001820A3"/>
    <w:rsid w:val="00192B46"/>
    <w:rsid w:val="0019511F"/>
    <w:rsid w:val="00195B4E"/>
    <w:rsid w:val="001B0A83"/>
    <w:rsid w:val="001B5E35"/>
    <w:rsid w:val="001C4A9D"/>
    <w:rsid w:val="001C7560"/>
    <w:rsid w:val="002018BA"/>
    <w:rsid w:val="00232002"/>
    <w:rsid w:val="00264287"/>
    <w:rsid w:val="002658EE"/>
    <w:rsid w:val="0027141F"/>
    <w:rsid w:val="00273307"/>
    <w:rsid w:val="002A5F55"/>
    <w:rsid w:val="002C46B2"/>
    <w:rsid w:val="002C791A"/>
    <w:rsid w:val="002E0375"/>
    <w:rsid w:val="00303764"/>
    <w:rsid w:val="00321F79"/>
    <w:rsid w:val="00326A45"/>
    <w:rsid w:val="0034174D"/>
    <w:rsid w:val="0037132E"/>
    <w:rsid w:val="003777EE"/>
    <w:rsid w:val="00394ACB"/>
    <w:rsid w:val="003E2FC4"/>
    <w:rsid w:val="00412AA5"/>
    <w:rsid w:val="00435C1E"/>
    <w:rsid w:val="0044058B"/>
    <w:rsid w:val="00461511"/>
    <w:rsid w:val="00470CB9"/>
    <w:rsid w:val="0049467D"/>
    <w:rsid w:val="004A1C49"/>
    <w:rsid w:val="004C0F15"/>
    <w:rsid w:val="004E04C2"/>
    <w:rsid w:val="004E3AD9"/>
    <w:rsid w:val="00510A5A"/>
    <w:rsid w:val="0051403F"/>
    <w:rsid w:val="00514BF2"/>
    <w:rsid w:val="00534DFF"/>
    <w:rsid w:val="005654A0"/>
    <w:rsid w:val="00574380"/>
    <w:rsid w:val="00577E37"/>
    <w:rsid w:val="0058523D"/>
    <w:rsid w:val="0059199C"/>
    <w:rsid w:val="005B3729"/>
    <w:rsid w:val="005C7B34"/>
    <w:rsid w:val="005D30CE"/>
    <w:rsid w:val="005D4DCB"/>
    <w:rsid w:val="005F3D47"/>
    <w:rsid w:val="005F3DB5"/>
    <w:rsid w:val="005F5334"/>
    <w:rsid w:val="006006F3"/>
    <w:rsid w:val="00607889"/>
    <w:rsid w:val="006129BC"/>
    <w:rsid w:val="006239D1"/>
    <w:rsid w:val="00631BAD"/>
    <w:rsid w:val="0064415D"/>
    <w:rsid w:val="00654EAE"/>
    <w:rsid w:val="00656157"/>
    <w:rsid w:val="00675A69"/>
    <w:rsid w:val="006A5D7E"/>
    <w:rsid w:val="006D157B"/>
    <w:rsid w:val="006E6C56"/>
    <w:rsid w:val="006F589C"/>
    <w:rsid w:val="007237C8"/>
    <w:rsid w:val="00735241"/>
    <w:rsid w:val="00736DDB"/>
    <w:rsid w:val="00737B87"/>
    <w:rsid w:val="0075631D"/>
    <w:rsid w:val="00757077"/>
    <w:rsid w:val="007740C8"/>
    <w:rsid w:val="007747EC"/>
    <w:rsid w:val="00785D66"/>
    <w:rsid w:val="007922EB"/>
    <w:rsid w:val="007C366F"/>
    <w:rsid w:val="007C5795"/>
    <w:rsid w:val="007D325E"/>
    <w:rsid w:val="007D3D8D"/>
    <w:rsid w:val="007D73BA"/>
    <w:rsid w:val="007D7714"/>
    <w:rsid w:val="00800F32"/>
    <w:rsid w:val="00802EEB"/>
    <w:rsid w:val="00842592"/>
    <w:rsid w:val="00866FAB"/>
    <w:rsid w:val="00880EBB"/>
    <w:rsid w:val="008B5FA2"/>
    <w:rsid w:val="008C7BFF"/>
    <w:rsid w:val="008E5E27"/>
    <w:rsid w:val="008E6067"/>
    <w:rsid w:val="0093768E"/>
    <w:rsid w:val="009550F4"/>
    <w:rsid w:val="00960998"/>
    <w:rsid w:val="00972D59"/>
    <w:rsid w:val="00977C8F"/>
    <w:rsid w:val="009A2FAF"/>
    <w:rsid w:val="009C5C85"/>
    <w:rsid w:val="009E23A4"/>
    <w:rsid w:val="00A12647"/>
    <w:rsid w:val="00A16DE8"/>
    <w:rsid w:val="00A36432"/>
    <w:rsid w:val="00A36ED9"/>
    <w:rsid w:val="00A86261"/>
    <w:rsid w:val="00A96797"/>
    <w:rsid w:val="00AA2523"/>
    <w:rsid w:val="00AA7307"/>
    <w:rsid w:val="00AC7948"/>
    <w:rsid w:val="00AD1FDB"/>
    <w:rsid w:val="00B26126"/>
    <w:rsid w:val="00B2750B"/>
    <w:rsid w:val="00B326B7"/>
    <w:rsid w:val="00B32F0F"/>
    <w:rsid w:val="00B343A6"/>
    <w:rsid w:val="00B4166E"/>
    <w:rsid w:val="00B6484F"/>
    <w:rsid w:val="00B8228A"/>
    <w:rsid w:val="00C01945"/>
    <w:rsid w:val="00C15E35"/>
    <w:rsid w:val="00C24129"/>
    <w:rsid w:val="00C36010"/>
    <w:rsid w:val="00C44F19"/>
    <w:rsid w:val="00C45DEB"/>
    <w:rsid w:val="00C52918"/>
    <w:rsid w:val="00C540B4"/>
    <w:rsid w:val="00C634F5"/>
    <w:rsid w:val="00CA45B3"/>
    <w:rsid w:val="00CA666E"/>
    <w:rsid w:val="00CB7BE4"/>
    <w:rsid w:val="00CC25B6"/>
    <w:rsid w:val="00CD0925"/>
    <w:rsid w:val="00CD275D"/>
    <w:rsid w:val="00CE4512"/>
    <w:rsid w:val="00CF7948"/>
    <w:rsid w:val="00D22D34"/>
    <w:rsid w:val="00D2651C"/>
    <w:rsid w:val="00D74A0F"/>
    <w:rsid w:val="00D85264"/>
    <w:rsid w:val="00D874AC"/>
    <w:rsid w:val="00D87E76"/>
    <w:rsid w:val="00D937C9"/>
    <w:rsid w:val="00D95AF4"/>
    <w:rsid w:val="00DB44AE"/>
    <w:rsid w:val="00DC6C63"/>
    <w:rsid w:val="00DC73A3"/>
    <w:rsid w:val="00DD4E04"/>
    <w:rsid w:val="00DE2F64"/>
    <w:rsid w:val="00E133A5"/>
    <w:rsid w:val="00E15714"/>
    <w:rsid w:val="00E4695E"/>
    <w:rsid w:val="00E47F06"/>
    <w:rsid w:val="00E574EE"/>
    <w:rsid w:val="00E6016B"/>
    <w:rsid w:val="00E62262"/>
    <w:rsid w:val="00E66929"/>
    <w:rsid w:val="00E827A4"/>
    <w:rsid w:val="00EA4EAF"/>
    <w:rsid w:val="00EB26BB"/>
    <w:rsid w:val="00EB66CA"/>
    <w:rsid w:val="00EE17D6"/>
    <w:rsid w:val="00EE4348"/>
    <w:rsid w:val="00EE4F6E"/>
    <w:rsid w:val="00F13C71"/>
    <w:rsid w:val="00F4230C"/>
    <w:rsid w:val="00F57522"/>
    <w:rsid w:val="00F718C4"/>
    <w:rsid w:val="00F71FA1"/>
    <w:rsid w:val="00F72944"/>
    <w:rsid w:val="00F83F7B"/>
    <w:rsid w:val="00F84E51"/>
    <w:rsid w:val="00F95CF8"/>
    <w:rsid w:val="00F97C94"/>
    <w:rsid w:val="00FB3DCF"/>
    <w:rsid w:val="00FD3591"/>
    <w:rsid w:val="00FE3783"/>
    <w:rsid w:val="00FF3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19A"/>
    <w:pPr>
      <w:spacing w:after="200" w:line="276" w:lineRule="auto"/>
    </w:pPr>
    <w:rPr>
      <w:lang w:eastAsia="en-US"/>
    </w:rPr>
  </w:style>
  <w:style w:type="paragraph" w:styleId="Heading1">
    <w:name w:val="heading 1"/>
    <w:aliases w:val="MZ_Title"/>
    <w:basedOn w:val="Normal"/>
    <w:next w:val="Normal"/>
    <w:link w:val="Heading1Char"/>
    <w:uiPriority w:val="99"/>
    <w:qFormat/>
    <w:rsid w:val="00DB44AE"/>
    <w:pPr>
      <w:keepNext/>
      <w:keepLines/>
      <w:spacing w:before="480" w:after="0"/>
      <w:outlineLvl w:val="0"/>
    </w:pPr>
    <w:rPr>
      <w:rFonts w:ascii="Times New Roman" w:hAnsi="Times New Roman"/>
      <w:b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66CA"/>
    <w:pPr>
      <w:keepNext/>
      <w:keepLines/>
      <w:numPr>
        <w:numId w:val="31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Heading3">
    <w:name w:val="heading 3"/>
    <w:aliases w:val="MZ_Subsection"/>
    <w:basedOn w:val="Normal"/>
    <w:next w:val="Normal"/>
    <w:link w:val="Heading3Char"/>
    <w:uiPriority w:val="99"/>
    <w:qFormat/>
    <w:rsid w:val="00EB66CA"/>
    <w:pPr>
      <w:keepNext/>
      <w:keepLines/>
      <w:numPr>
        <w:numId w:val="32"/>
      </w:numPr>
      <w:spacing w:before="200" w:after="0"/>
      <w:outlineLvl w:val="2"/>
    </w:pPr>
    <w:rPr>
      <w:rFonts w:ascii="Cambria" w:eastAsia="Times New Roman" w:hAnsi="Cambria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66CA"/>
    <w:pPr>
      <w:keepNext/>
      <w:keepLines/>
      <w:numPr>
        <w:numId w:val="33"/>
      </w:numPr>
      <w:spacing w:before="200" w:after="0"/>
      <w:outlineLvl w:val="3"/>
    </w:pPr>
    <w:rPr>
      <w:rFonts w:ascii="Cambria" w:eastAsia="Times New Roman" w:hAnsi="Cambria"/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Z_Title Char"/>
    <w:basedOn w:val="DefaultParagraphFont"/>
    <w:link w:val="Heading1"/>
    <w:uiPriority w:val="99"/>
    <w:locked/>
    <w:rsid w:val="00DB44AE"/>
    <w:rPr>
      <w:rFonts w:ascii="Times New Roman" w:hAnsi="Times New Roman" w:cs="Times New Roman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B66CA"/>
    <w:rPr>
      <w:rFonts w:ascii="Cambria" w:hAnsi="Cambria" w:cs="Times New Roman"/>
      <w:b/>
      <w:sz w:val="26"/>
      <w:lang w:eastAsia="en-US"/>
    </w:rPr>
  </w:style>
  <w:style w:type="character" w:customStyle="1" w:styleId="Heading3Char">
    <w:name w:val="Heading 3 Char"/>
    <w:aliases w:val="MZ_Subsection Char"/>
    <w:basedOn w:val="DefaultParagraphFont"/>
    <w:link w:val="Heading3"/>
    <w:uiPriority w:val="99"/>
    <w:locked/>
    <w:rsid w:val="00EB66CA"/>
    <w:rPr>
      <w:rFonts w:ascii="Cambria" w:hAnsi="Cambria" w:cs="Times New Roman"/>
      <w:b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66CA"/>
    <w:rPr>
      <w:rFonts w:ascii="Cambria" w:hAnsi="Cambria" w:cs="Times New Roman"/>
      <w:b/>
      <w:i/>
      <w:lang w:eastAsia="en-US"/>
    </w:rPr>
  </w:style>
  <w:style w:type="character" w:customStyle="1" w:styleId="MetZheadingZchn">
    <w:name w:val="MetZ_heading Zchn"/>
    <w:link w:val="MetZheading"/>
    <w:uiPriority w:val="99"/>
    <w:locked/>
    <w:rsid w:val="0075631D"/>
    <w:rPr>
      <w:rFonts w:ascii="Times New Roman" w:hAnsi="Times New Roman"/>
      <w:b/>
      <w:sz w:val="38"/>
      <w:lang w:val="en-US" w:eastAsia="en-US"/>
    </w:rPr>
  </w:style>
  <w:style w:type="paragraph" w:customStyle="1" w:styleId="MetZcontent">
    <w:name w:val="MetZ_content"/>
    <w:link w:val="MetZcontentZchn"/>
    <w:uiPriority w:val="99"/>
    <w:rsid w:val="0001419A"/>
    <w:pPr>
      <w:spacing w:after="200" w:line="276" w:lineRule="auto"/>
    </w:pPr>
    <w:rPr>
      <w:rFonts w:ascii="Times New Roman" w:hAnsi="Times New Roman"/>
      <w:color w:val="000000"/>
      <w:sz w:val="28"/>
      <w:lang w:val="en-US" w:eastAsia="en-US"/>
    </w:rPr>
  </w:style>
  <w:style w:type="character" w:customStyle="1" w:styleId="MetZtitleZchn">
    <w:name w:val="MetZ_title Zchn"/>
    <w:link w:val="MetZtitle"/>
    <w:uiPriority w:val="99"/>
    <w:locked/>
    <w:rsid w:val="00577E37"/>
    <w:rPr>
      <w:rFonts w:ascii="Times New Roman" w:hAnsi="Times New Roman"/>
      <w:b/>
      <w:color w:val="000000"/>
      <w:sz w:val="38"/>
      <w:lang w:val="en-US" w:eastAsia="en-US"/>
    </w:rPr>
  </w:style>
  <w:style w:type="paragraph" w:customStyle="1" w:styleId="MetZtitle">
    <w:name w:val="MetZ_title"/>
    <w:basedOn w:val="Normal"/>
    <w:link w:val="MetZtitleZchn"/>
    <w:uiPriority w:val="99"/>
    <w:rsid w:val="00577E37"/>
    <w:pPr>
      <w:autoSpaceDE w:val="0"/>
      <w:autoSpaceDN w:val="0"/>
      <w:adjustRightInd w:val="0"/>
      <w:spacing w:line="240" w:lineRule="auto"/>
    </w:pPr>
    <w:rPr>
      <w:rFonts w:ascii="Times New Roman" w:hAnsi="Times New Roman"/>
      <w:b/>
      <w:color w:val="000000"/>
      <w:sz w:val="38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B6484F"/>
    <w:rPr>
      <w:rFonts w:cs="Times New Roman"/>
      <w:vertAlign w:val="superscript"/>
    </w:rPr>
  </w:style>
  <w:style w:type="character" w:customStyle="1" w:styleId="MetZMTEquationSection">
    <w:name w:val="MetZ_MTEquationSection"/>
    <w:uiPriority w:val="99"/>
    <w:rsid w:val="00736DDB"/>
    <w:rPr>
      <w:rFonts w:ascii="Times-Bold" w:hAnsi="Times-Bold"/>
      <w:b/>
      <w:vanish/>
      <w:color w:val="auto"/>
      <w:sz w:val="38"/>
      <w:lang w:val="en-US"/>
    </w:rPr>
  </w:style>
  <w:style w:type="paragraph" w:customStyle="1" w:styleId="MetZMTDisplayEquation">
    <w:name w:val="MetZ_MTDisplayEquation"/>
    <w:basedOn w:val="Normal"/>
    <w:next w:val="Normal"/>
    <w:link w:val="MetZMTDisplayEquationZchn"/>
    <w:uiPriority w:val="99"/>
    <w:rsid w:val="008E6067"/>
    <w:pPr>
      <w:tabs>
        <w:tab w:val="center" w:pos="4540"/>
        <w:tab w:val="right" w:pos="9080"/>
      </w:tabs>
      <w:autoSpaceDE w:val="0"/>
      <w:autoSpaceDN w:val="0"/>
      <w:adjustRightInd w:val="0"/>
      <w:spacing w:after="0" w:line="240" w:lineRule="auto"/>
    </w:pPr>
    <w:rPr>
      <w:rFonts w:ascii="Times-Roman" w:hAnsi="Times-Roman"/>
      <w:noProof/>
      <w:color w:val="000000"/>
      <w:sz w:val="20"/>
      <w:szCs w:val="20"/>
      <w:lang w:val="en-US"/>
    </w:rPr>
  </w:style>
  <w:style w:type="character" w:customStyle="1" w:styleId="MetZMTDisplayEquationZchn">
    <w:name w:val="MetZ_MTDisplayEquation Zchn"/>
    <w:link w:val="MetZMTDisplayEquation"/>
    <w:uiPriority w:val="99"/>
    <w:locked/>
    <w:rsid w:val="008E6067"/>
    <w:rPr>
      <w:rFonts w:ascii="Times-Roman" w:hAnsi="Times-Roman"/>
      <w:noProof/>
      <w:color w:val="000000"/>
      <w:lang w:val="en-US" w:eastAsia="en-US"/>
    </w:rPr>
  </w:style>
  <w:style w:type="paragraph" w:customStyle="1" w:styleId="MetZsection">
    <w:name w:val="MetZ_section"/>
    <w:basedOn w:val="Normal"/>
    <w:link w:val="MetZsectionZchn"/>
    <w:uiPriority w:val="99"/>
    <w:rsid w:val="00321F79"/>
    <w:pPr>
      <w:numPr>
        <w:numId w:val="40"/>
      </w:numPr>
      <w:autoSpaceDE w:val="0"/>
      <w:autoSpaceDN w:val="0"/>
      <w:adjustRightInd w:val="0"/>
      <w:spacing w:after="120" w:line="240" w:lineRule="auto"/>
      <w:outlineLvl w:val="0"/>
    </w:pPr>
    <w:rPr>
      <w:rFonts w:ascii="Times New Roman" w:hAnsi="Times New Roman"/>
      <w:b/>
      <w:color w:val="000000"/>
      <w:sz w:val="28"/>
      <w:szCs w:val="20"/>
      <w:lang w:val="en-US"/>
    </w:rPr>
  </w:style>
  <w:style w:type="character" w:customStyle="1" w:styleId="MetZsectionZchn">
    <w:name w:val="MetZ_section Zchn"/>
    <w:link w:val="MetZsection"/>
    <w:uiPriority w:val="99"/>
    <w:locked/>
    <w:rsid w:val="00321F79"/>
    <w:rPr>
      <w:rFonts w:ascii="Times New Roman" w:hAnsi="Times New Roman"/>
      <w:b/>
      <w:color w:val="000000"/>
      <w:sz w:val="28"/>
      <w:lang w:val="en-US" w:eastAsia="en-US"/>
    </w:rPr>
  </w:style>
  <w:style w:type="paragraph" w:customStyle="1" w:styleId="MetZsubsection">
    <w:name w:val="MetZ_subsection"/>
    <w:basedOn w:val="Heading2"/>
    <w:link w:val="MetZsubsectionZchn"/>
    <w:uiPriority w:val="99"/>
    <w:rsid w:val="00CD0925"/>
    <w:pPr>
      <w:keepNext w:val="0"/>
      <w:keepLines w:val="0"/>
      <w:numPr>
        <w:numId w:val="0"/>
      </w:numPr>
      <w:spacing w:before="0" w:after="120"/>
    </w:pPr>
    <w:rPr>
      <w:rFonts w:ascii="Times New Roman" w:eastAsia="Calibri" w:hAnsi="Times New Roman"/>
      <w:bCs w:val="0"/>
      <w:color w:val="000000"/>
      <w:szCs w:val="20"/>
      <w:lang w:val="en-US"/>
    </w:rPr>
  </w:style>
  <w:style w:type="character" w:customStyle="1" w:styleId="MetZsubsectionZchn">
    <w:name w:val="MetZ_subsection Zchn"/>
    <w:link w:val="MetZsubsection"/>
    <w:uiPriority w:val="99"/>
    <w:locked/>
    <w:rsid w:val="00CD0925"/>
    <w:rPr>
      <w:rFonts w:ascii="Times New Roman" w:hAnsi="Times New Roman"/>
      <w:b/>
      <w:color w:val="000000"/>
      <w:sz w:val="26"/>
      <w:lang w:val="en-US" w:eastAsia="en-US"/>
    </w:rPr>
  </w:style>
  <w:style w:type="paragraph" w:customStyle="1" w:styleId="MetZcaption">
    <w:name w:val="MetZ_caption"/>
    <w:basedOn w:val="Normal"/>
    <w:link w:val="MetZcaptionZchn"/>
    <w:uiPriority w:val="99"/>
    <w:rsid w:val="0075631D"/>
    <w:pPr>
      <w:keepNext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19"/>
      <w:szCs w:val="20"/>
      <w:lang w:val="en-US"/>
    </w:rPr>
  </w:style>
  <w:style w:type="character" w:customStyle="1" w:styleId="MetZcaptionZchn">
    <w:name w:val="MetZ_caption Zchn"/>
    <w:link w:val="MetZcaption"/>
    <w:uiPriority w:val="99"/>
    <w:locked/>
    <w:rsid w:val="0075631D"/>
    <w:rPr>
      <w:rFonts w:ascii="Times New Roman" w:hAnsi="Times New Roman"/>
      <w:color w:val="000000"/>
      <w:sz w:val="19"/>
      <w:lang w:val="en-US" w:eastAsia="en-US"/>
    </w:rPr>
  </w:style>
  <w:style w:type="character" w:customStyle="1" w:styleId="MetZMTConvertedEquation">
    <w:name w:val="MetZ_MTConvertedEquation"/>
    <w:uiPriority w:val="99"/>
    <w:rsid w:val="00046BEC"/>
    <w:rPr>
      <w:rFonts w:ascii="Times-Roman" w:hAnsi="Times-Roman"/>
      <w:color w:val="000000"/>
    </w:rPr>
  </w:style>
  <w:style w:type="character" w:styleId="CommentReference">
    <w:name w:val="annotation reference"/>
    <w:basedOn w:val="DefaultParagraphFont"/>
    <w:uiPriority w:val="99"/>
    <w:semiHidden/>
    <w:rsid w:val="00195B4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95B4E"/>
    <w:pPr>
      <w:spacing w:line="240" w:lineRule="auto"/>
    </w:pPr>
    <w:rPr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95B4E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95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95B4E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195B4E"/>
    <w:pPr>
      <w:spacing w:after="0" w:line="240" w:lineRule="auto"/>
    </w:pPr>
    <w:rPr>
      <w:rFonts w:ascii="Tahoma" w:hAnsi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5B4E"/>
    <w:rPr>
      <w:rFonts w:ascii="Tahoma" w:hAnsi="Tahoma" w:cs="Times New Roman"/>
      <w:sz w:val="16"/>
    </w:rPr>
  </w:style>
  <w:style w:type="paragraph" w:customStyle="1" w:styleId="MetZsubsubsection">
    <w:name w:val="MetZ_subsubsection"/>
    <w:basedOn w:val="MetZsubsection"/>
    <w:link w:val="MetZsubsubsectionZchn"/>
    <w:uiPriority w:val="99"/>
    <w:rsid w:val="00F72944"/>
    <w:pPr>
      <w:ind w:left="870" w:hanging="360"/>
    </w:pPr>
    <w:rPr>
      <w:bCs/>
    </w:rPr>
  </w:style>
  <w:style w:type="character" w:customStyle="1" w:styleId="MetZsubsubsectionZchn">
    <w:name w:val="MetZ_subsubsection Zchn"/>
    <w:link w:val="MetZsubsubsection"/>
    <w:uiPriority w:val="99"/>
    <w:locked/>
    <w:rsid w:val="00F72944"/>
    <w:rPr>
      <w:rFonts w:ascii="Times New Roman" w:hAnsi="Times New Roman"/>
      <w:b/>
      <w:color w:val="000000"/>
      <w:sz w:val="26"/>
      <w:lang w:val="en-US" w:eastAsia="en-US"/>
    </w:rPr>
  </w:style>
  <w:style w:type="paragraph" w:customStyle="1" w:styleId="MetZbibitem">
    <w:name w:val="MetZ_bibitem"/>
    <w:basedOn w:val="Normal"/>
    <w:link w:val="MetZbibitemZchn"/>
    <w:uiPriority w:val="99"/>
    <w:rsid w:val="00A36432"/>
    <w:pPr>
      <w:autoSpaceDE w:val="0"/>
      <w:autoSpaceDN w:val="0"/>
      <w:adjustRightInd w:val="0"/>
      <w:spacing w:after="0" w:line="360" w:lineRule="auto"/>
    </w:pPr>
    <w:rPr>
      <w:rFonts w:ascii="Times-Roman" w:hAnsi="Times-Roman"/>
      <w:color w:val="000000"/>
      <w:sz w:val="19"/>
      <w:szCs w:val="20"/>
      <w:lang w:val="en-US"/>
    </w:rPr>
  </w:style>
  <w:style w:type="character" w:customStyle="1" w:styleId="MetZbibitemZchn">
    <w:name w:val="MetZ_bibitem Zchn"/>
    <w:link w:val="MetZbibitem"/>
    <w:uiPriority w:val="99"/>
    <w:locked/>
    <w:rsid w:val="00A36432"/>
    <w:rPr>
      <w:rFonts w:ascii="Times-Roman" w:hAnsi="Times-Roman"/>
      <w:color w:val="000000"/>
      <w:sz w:val="19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rsid w:val="00D937C9"/>
    <w:rPr>
      <w:rFonts w:cs="Times New Roman"/>
      <w:color w:val="800080"/>
      <w:u w:val="single"/>
    </w:rPr>
  </w:style>
  <w:style w:type="paragraph" w:customStyle="1" w:styleId="MetZheading">
    <w:name w:val="MetZ_heading"/>
    <w:link w:val="MetZheadingZchn"/>
    <w:uiPriority w:val="99"/>
    <w:rsid w:val="0075631D"/>
    <w:pPr>
      <w:spacing w:after="200" w:line="276" w:lineRule="auto"/>
    </w:pPr>
    <w:rPr>
      <w:rFonts w:ascii="Times New Roman" w:eastAsia="Times New Roman" w:hAnsi="Times New Roman" w:cs="Times-Bold"/>
      <w:b/>
      <w:bCs/>
      <w:szCs w:val="38"/>
      <w:lang w:val="en-US" w:eastAsia="en-US"/>
    </w:rPr>
  </w:style>
  <w:style w:type="character" w:customStyle="1" w:styleId="MetZcontentZchn">
    <w:name w:val="MetZ_content Zchn"/>
    <w:link w:val="MetZcontent"/>
    <w:uiPriority w:val="99"/>
    <w:locked/>
    <w:rsid w:val="0001419A"/>
    <w:rPr>
      <w:rFonts w:ascii="Times New Roman" w:hAnsi="Times New Roman"/>
      <w:color w:val="000000"/>
      <w:sz w:val="22"/>
      <w:lang w:val="en-US" w:eastAsia="en-US"/>
    </w:rPr>
  </w:style>
  <w:style w:type="table" w:styleId="LightShading-Accent1">
    <w:name w:val="Light Shading Accent 1"/>
    <w:basedOn w:val="TableNormal"/>
    <w:uiPriority w:val="99"/>
    <w:rsid w:val="007740C8"/>
    <w:rPr>
      <w:rFonts w:eastAsia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  <w:color w:val="365F91"/>
      </w:rPr>
    </w:tblStylePr>
    <w:tblStylePr w:type="lastCol">
      <w:rPr>
        <w:rFonts w:cs="Times New Roman"/>
        <w:b/>
        <w:bCs/>
        <w:color w:val="365F91"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Classic1">
    <w:name w:val="Table Classic 1"/>
    <w:basedOn w:val="TableNormal"/>
    <w:uiPriority w:val="99"/>
    <w:semiHidden/>
    <w:rsid w:val="00CD275D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tZtablecontent">
    <w:name w:val="MetZ_table content"/>
    <w:basedOn w:val="Normal"/>
    <w:link w:val="MetZtablecontentZchn"/>
    <w:uiPriority w:val="99"/>
    <w:rsid w:val="00736DDB"/>
    <w:pPr>
      <w:spacing w:after="0" w:line="240" w:lineRule="auto"/>
    </w:pPr>
    <w:rPr>
      <w:rFonts w:ascii="Times New Roman" w:hAnsi="Times New Roman"/>
      <w:b/>
      <w:color w:val="365F91"/>
      <w:sz w:val="38"/>
      <w:szCs w:val="20"/>
      <w:lang w:val="en-US" w:eastAsia="ja-JP"/>
    </w:rPr>
  </w:style>
  <w:style w:type="character" w:customStyle="1" w:styleId="MetZtablecontentZchn">
    <w:name w:val="MetZ_table content Zchn"/>
    <w:link w:val="MetZtablecontent"/>
    <w:uiPriority w:val="99"/>
    <w:locked/>
    <w:rsid w:val="00736DDB"/>
    <w:rPr>
      <w:rFonts w:ascii="Times New Roman" w:hAnsi="Times New Roman"/>
      <w:b/>
      <w:color w:val="365F91"/>
      <w:sz w:val="38"/>
      <w:lang w:val="en-US"/>
    </w:rPr>
  </w:style>
  <w:style w:type="table" w:styleId="TableGrid">
    <w:name w:val="Table Grid"/>
    <w:aliases w:val="MetZ_table"/>
    <w:basedOn w:val="TableNormal"/>
    <w:uiPriority w:val="99"/>
    <w:rsid w:val="005C7B34"/>
    <w:rPr>
      <w:sz w:val="20"/>
      <w:szCs w:val="20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TDisplayEquation">
    <w:name w:val="MTDisplayEquation"/>
    <w:next w:val="Normal"/>
    <w:link w:val="MTDisplayEquationZchn"/>
    <w:uiPriority w:val="99"/>
    <w:rsid w:val="008E6067"/>
    <w:pPr>
      <w:tabs>
        <w:tab w:val="center" w:pos="4540"/>
        <w:tab w:val="right" w:pos="9080"/>
      </w:tabs>
      <w:spacing w:after="200" w:line="276" w:lineRule="auto"/>
      <w:jc w:val="right"/>
    </w:pPr>
    <w:rPr>
      <w:rFonts w:ascii="Times New Roman" w:hAnsi="Times New Roman"/>
      <w:noProof/>
      <w:lang w:eastAsia="en-US"/>
    </w:rPr>
  </w:style>
  <w:style w:type="paragraph" w:customStyle="1" w:styleId="MetZsubscript">
    <w:name w:val="MetZ_subscript"/>
    <w:link w:val="MetZsubscriptZchn"/>
    <w:uiPriority w:val="99"/>
    <w:rsid w:val="00F71FA1"/>
    <w:pPr>
      <w:spacing w:after="200" w:line="276" w:lineRule="auto"/>
    </w:pPr>
    <w:rPr>
      <w:rFonts w:ascii="Times New Roman" w:hAnsi="Times New Roman"/>
      <w:color w:val="000000"/>
      <w:position w:val="-6"/>
      <w:sz w:val="28"/>
      <w:vertAlign w:val="subscript"/>
      <w:lang w:val="en-US" w:eastAsia="en-US"/>
    </w:rPr>
  </w:style>
  <w:style w:type="character" w:customStyle="1" w:styleId="MetZsubscriptZchn">
    <w:name w:val="MetZ_subscript Zchn"/>
    <w:link w:val="MetZsubscript"/>
    <w:uiPriority w:val="99"/>
    <w:locked/>
    <w:rsid w:val="00F71FA1"/>
    <w:rPr>
      <w:rFonts w:ascii="Times New Roman" w:hAnsi="Times New Roman"/>
      <w:color w:val="000000"/>
      <w:position w:val="-6"/>
      <w:sz w:val="22"/>
      <w:vertAlign w:val="subscript"/>
      <w:lang w:val="en-US" w:eastAsia="en-US"/>
    </w:rPr>
  </w:style>
  <w:style w:type="paragraph" w:customStyle="1" w:styleId="MetZsuperscript">
    <w:name w:val="MetZ_superscript"/>
    <w:link w:val="MetZsuperscriptZchn"/>
    <w:uiPriority w:val="99"/>
    <w:rsid w:val="00F71FA1"/>
    <w:pPr>
      <w:spacing w:after="200" w:line="276" w:lineRule="auto"/>
    </w:pPr>
    <w:rPr>
      <w:rFonts w:ascii="Times New Roman" w:hAnsi="Times New Roman"/>
      <w:color w:val="000000"/>
      <w:position w:val="6"/>
      <w:sz w:val="28"/>
      <w:vertAlign w:val="superscript"/>
      <w:lang w:val="en-US" w:eastAsia="en-US"/>
    </w:rPr>
  </w:style>
  <w:style w:type="character" w:customStyle="1" w:styleId="MetZsuperscriptZchn">
    <w:name w:val="MetZ_superscript Zchn"/>
    <w:link w:val="MetZsuperscript"/>
    <w:uiPriority w:val="99"/>
    <w:locked/>
    <w:rsid w:val="00F71FA1"/>
    <w:rPr>
      <w:rFonts w:ascii="Times New Roman" w:hAnsi="Times New Roman"/>
      <w:color w:val="000000"/>
      <w:position w:val="6"/>
      <w:sz w:val="22"/>
      <w:vertAlign w:val="superscript"/>
      <w:lang w:val="en-US" w:eastAsia="en-US"/>
    </w:rPr>
  </w:style>
  <w:style w:type="character" w:customStyle="1" w:styleId="MTDisplayEquationZchn">
    <w:name w:val="MTDisplayEquation Zchn"/>
    <w:link w:val="MTDisplayEquation"/>
    <w:uiPriority w:val="99"/>
    <w:locked/>
    <w:rsid w:val="008E6067"/>
    <w:rPr>
      <w:rFonts w:ascii="Times New Roman" w:hAnsi="Times New Roman"/>
      <w:noProof/>
      <w:sz w:val="22"/>
      <w:lang w:eastAsia="en-US"/>
    </w:rPr>
  </w:style>
  <w:style w:type="paragraph" w:customStyle="1" w:styleId="MetZurl">
    <w:name w:val="MetZ_url"/>
    <w:basedOn w:val="MetZcontent"/>
    <w:link w:val="MetZurlZchn"/>
    <w:uiPriority w:val="99"/>
    <w:rsid w:val="00A36432"/>
    <w:rPr>
      <w:color w:val="0000FF"/>
      <w:szCs w:val="20"/>
    </w:rPr>
  </w:style>
  <w:style w:type="paragraph" w:customStyle="1" w:styleId="MetZextdoi">
    <w:name w:val="MetZ_extdoi"/>
    <w:basedOn w:val="MetZurl"/>
    <w:link w:val="MetZextdoiZchn"/>
    <w:uiPriority w:val="99"/>
    <w:rsid w:val="00273307"/>
  </w:style>
  <w:style w:type="character" w:customStyle="1" w:styleId="MetZurlZchn">
    <w:name w:val="MetZ_url Zchn"/>
    <w:link w:val="MetZurl"/>
    <w:uiPriority w:val="99"/>
    <w:locked/>
    <w:rsid w:val="00A36432"/>
    <w:rPr>
      <w:rFonts w:ascii="Times New Roman" w:hAnsi="Times New Roman"/>
      <w:color w:val="0000FF"/>
      <w:sz w:val="28"/>
      <w:lang w:val="en-US" w:eastAsia="en-US"/>
    </w:rPr>
  </w:style>
  <w:style w:type="character" w:customStyle="1" w:styleId="MetZSmallCaps">
    <w:name w:val="MetZ_SmallCaps"/>
    <w:uiPriority w:val="99"/>
    <w:rsid w:val="00A36432"/>
    <w:rPr>
      <w:rFonts w:ascii="Times New Roman" w:hAnsi="Times New Roman"/>
      <w:smallCaps/>
      <w:color w:val="000000"/>
      <w:sz w:val="28"/>
      <w:lang w:val="en-US" w:eastAsia="en-US"/>
    </w:rPr>
  </w:style>
  <w:style w:type="character" w:customStyle="1" w:styleId="MetZextdoiZchn">
    <w:name w:val="MetZ_extdoi Zchn"/>
    <w:link w:val="MetZextdoi"/>
    <w:uiPriority w:val="99"/>
    <w:locked/>
    <w:rsid w:val="00273307"/>
    <w:rPr>
      <w:rFonts w:ascii="Times New Roman" w:hAnsi="Times New Roman"/>
      <w:color w:val="0000FF"/>
      <w:sz w:val="28"/>
      <w:lang w:val="en-US" w:eastAsia="en-US"/>
    </w:rPr>
  </w:style>
  <w:style w:type="character" w:styleId="LineNumber">
    <w:name w:val="line number"/>
    <w:basedOn w:val="DefaultParagraphFont"/>
    <w:uiPriority w:val="99"/>
    <w:rsid w:val="00CE4512"/>
    <w:rPr>
      <w:rFonts w:cs="Times New Roman"/>
    </w:rPr>
  </w:style>
  <w:style w:type="numbering" w:customStyle="1" w:styleId="MetZsectionnew">
    <w:name w:val="MetZ_section_new"/>
    <w:rsid w:val="003C48E8"/>
    <w:pPr>
      <w:numPr>
        <w:numId w:val="4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hyperlink" Target="http://www.google.com" TargetMode="Externa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713</Words>
  <Characters>4493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Keywords:</dc:title>
  <dc:subject/>
  <dc:creator>Simone Herbst</dc:creator>
  <cp:keywords/>
  <dc:description/>
  <cp:lastModifiedBy>ND</cp:lastModifiedBy>
  <cp:revision>5</cp:revision>
  <cp:lastPrinted>2014-07-25T09:53:00Z</cp:lastPrinted>
  <dcterms:created xsi:type="dcterms:W3CDTF">2014-09-29T11:02:00Z</dcterms:created>
  <dcterms:modified xsi:type="dcterms:W3CDTF">2021-03-22T14:58:00Z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CustomEquationNumber">
    <vt:lpwstr>1</vt:lpwstr>
  </property>
  <property fmtid="{D5CDD505-2E9C-101B-9397-08002B2CF9AE}" pid="5" name="MTEquationSection">
    <vt:lpwstr>1</vt:lpwstr>
  </property>
</Properties>
</file>